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260" w:rsidRPr="006B0F79" w:rsidRDefault="00F26260" w:rsidP="00DA4AD3">
      <w:pPr>
        <w:pStyle w:val="a4"/>
        <w:adjustRightInd w:val="0"/>
        <w:ind w:firstLine="600"/>
      </w:pPr>
      <w:r w:rsidRPr="006B0F79">
        <w:t>Договор</w:t>
      </w:r>
      <w:r w:rsidR="00542C5F" w:rsidRPr="006B0F79">
        <w:t xml:space="preserve"> №____</w:t>
      </w:r>
    </w:p>
    <w:p w:rsidR="00F26260" w:rsidRPr="006B0F79" w:rsidRDefault="00F26260" w:rsidP="00DA4AD3">
      <w:pPr>
        <w:adjustRightInd w:val="0"/>
        <w:ind w:firstLine="600"/>
        <w:jc w:val="center"/>
        <w:rPr>
          <w:b/>
        </w:rPr>
      </w:pPr>
      <w:r w:rsidRPr="006B0F79">
        <w:rPr>
          <w:b/>
        </w:rPr>
        <w:t xml:space="preserve">о закупках </w:t>
      </w:r>
      <w:r w:rsidR="00BF6DE1" w:rsidRPr="006B0F79">
        <w:rPr>
          <w:b/>
        </w:rPr>
        <w:t>работ</w:t>
      </w:r>
    </w:p>
    <w:p w:rsidR="00F26260" w:rsidRPr="006B0F79" w:rsidRDefault="00F26260" w:rsidP="00DA4AD3">
      <w:pPr>
        <w:tabs>
          <w:tab w:val="left" w:pos="3402"/>
        </w:tabs>
        <w:jc w:val="both"/>
        <w:rPr>
          <w:b/>
        </w:rPr>
      </w:pPr>
      <w:r w:rsidRPr="006B0F79">
        <w:rPr>
          <w:b/>
        </w:rPr>
        <w:t xml:space="preserve">г. </w:t>
      </w:r>
      <w:proofErr w:type="spellStart"/>
      <w:r w:rsidRPr="006B0F79">
        <w:rPr>
          <w:b/>
        </w:rPr>
        <w:t>Алматы</w:t>
      </w:r>
      <w:proofErr w:type="spellEnd"/>
      <w:r w:rsidRPr="006B0F79">
        <w:rPr>
          <w:b/>
        </w:rPr>
        <w:t xml:space="preserve">                                        </w:t>
      </w:r>
      <w:r w:rsidRPr="006B0F79">
        <w:rPr>
          <w:b/>
        </w:rPr>
        <w:tab/>
        <w:t xml:space="preserve">                   </w:t>
      </w:r>
      <w:r w:rsidR="002057A8" w:rsidRPr="006B0F79">
        <w:rPr>
          <w:b/>
        </w:rPr>
        <w:t xml:space="preserve">         </w:t>
      </w:r>
      <w:r w:rsidR="00934617" w:rsidRPr="006B0F79">
        <w:rPr>
          <w:b/>
        </w:rPr>
        <w:t xml:space="preserve">                     </w:t>
      </w:r>
      <w:r w:rsidRPr="006B0F79">
        <w:rPr>
          <w:b/>
        </w:rPr>
        <w:t xml:space="preserve"> </w:t>
      </w:r>
      <w:r w:rsidR="002D15E2" w:rsidRPr="006B0F79">
        <w:rPr>
          <w:b/>
        </w:rPr>
        <w:t xml:space="preserve">    </w:t>
      </w:r>
      <w:r w:rsidRPr="006B0F79">
        <w:rPr>
          <w:b/>
        </w:rPr>
        <w:t>«___»__________20_</w:t>
      </w:r>
      <w:r w:rsidR="00CA33E3" w:rsidRPr="006B0F79">
        <w:rPr>
          <w:b/>
        </w:rPr>
        <w:t>_ года</w:t>
      </w:r>
      <w:r w:rsidRPr="006B0F79">
        <w:rPr>
          <w:b/>
        </w:rPr>
        <w:t xml:space="preserve"> </w:t>
      </w:r>
    </w:p>
    <w:p w:rsidR="00F26260" w:rsidRPr="006B0F79" w:rsidRDefault="00F26260" w:rsidP="00DA4AD3">
      <w:pPr>
        <w:tabs>
          <w:tab w:val="left" w:pos="3402"/>
        </w:tabs>
        <w:ind w:firstLine="600"/>
        <w:jc w:val="both"/>
        <w:rPr>
          <w:b/>
        </w:rPr>
      </w:pPr>
    </w:p>
    <w:p w:rsidR="00600C2F" w:rsidRPr="006B0F79" w:rsidRDefault="00F26260" w:rsidP="00DA4AD3">
      <w:pPr>
        <w:ind w:firstLine="567"/>
        <w:jc w:val="both"/>
      </w:pPr>
      <w:r w:rsidRPr="006B0F79">
        <w:t>ТОО «</w:t>
      </w:r>
      <w:proofErr w:type="spellStart"/>
      <w:r w:rsidRPr="006B0F79">
        <w:t>АлматыЭнергоСбыт</w:t>
      </w:r>
      <w:proofErr w:type="spellEnd"/>
      <w:r w:rsidRPr="006B0F79">
        <w:t xml:space="preserve">», именуемое в дальнейшем </w:t>
      </w:r>
      <w:r w:rsidRPr="006B0F79">
        <w:rPr>
          <w:b/>
        </w:rPr>
        <w:t>Заказчик</w:t>
      </w:r>
      <w:r w:rsidRPr="006B0F79">
        <w:t xml:space="preserve">, в лице Генерального директора Гамбургера М.Г.,  действующего на основании Устава, с одной стороны, и _______________, именуемое в дальнейшем </w:t>
      </w:r>
      <w:r w:rsidR="00BF6DE1" w:rsidRPr="006B0F79">
        <w:rPr>
          <w:b/>
        </w:rPr>
        <w:t>Подрядчик</w:t>
      </w:r>
      <w:r w:rsidRPr="006B0F79">
        <w:t>, в лице ______________________, действующего на основании ______________, с другой стороны, далее вместе именуемые Стороны, в соответствии с</w:t>
      </w:r>
      <w:r w:rsidRPr="006B0F79">
        <w:rPr>
          <w:rFonts w:ascii="Arial" w:hAnsi="Arial" w:cs="Arial"/>
          <w:lang w:val="kk-KZ"/>
        </w:rPr>
        <w:t xml:space="preserve"> </w:t>
      </w:r>
      <w:r w:rsidR="00542727" w:rsidRPr="006B0F79">
        <w:t xml:space="preserve">Правилами закупок товаров, работ и </w:t>
      </w:r>
      <w:r w:rsidR="00BF6DE1" w:rsidRPr="006B0F79">
        <w:t>работ</w:t>
      </w:r>
      <w:r w:rsidR="00542727" w:rsidRPr="006B0F79">
        <w:t xml:space="preserve"> акционерным обществом «Фонд национального благосостояния «Самрук-Қазына» и организациями пятьдесят и более процентов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EE4159" w:rsidRPr="006B0F79">
        <w:t>26</w:t>
      </w:r>
      <w:r w:rsidR="0086053E" w:rsidRPr="006B0F79">
        <w:t>.</w:t>
      </w:r>
      <w:r w:rsidR="00EE4159" w:rsidRPr="006B0F79">
        <w:t>05</w:t>
      </w:r>
      <w:r w:rsidR="0086053E" w:rsidRPr="006B0F79">
        <w:t>.20</w:t>
      </w:r>
      <w:r w:rsidR="00EE4159" w:rsidRPr="006B0F79">
        <w:t>12</w:t>
      </w:r>
      <w:r w:rsidR="0086053E" w:rsidRPr="006B0F79">
        <w:t xml:space="preserve"> года </w:t>
      </w:r>
      <w:r w:rsidR="00542727" w:rsidRPr="006B0F79">
        <w:t xml:space="preserve">Советом Директоров АО «Самрук-Қазына» (далее - Правила) </w:t>
      </w:r>
      <w:r w:rsidRPr="006B0F79">
        <w:t xml:space="preserve">и </w:t>
      </w:r>
      <w:r w:rsidR="00BC6C7C" w:rsidRPr="006B0F79">
        <w:t xml:space="preserve">согласно протоколу </w:t>
      </w:r>
      <w:r w:rsidR="00BC6C7C" w:rsidRPr="006B0F79">
        <w:rPr>
          <w:bCs/>
        </w:rPr>
        <w:t>об итогах закупок способом запроса ценовых предложений</w:t>
      </w:r>
      <w:r w:rsidR="006710C0" w:rsidRPr="006B0F79">
        <w:t xml:space="preserve"> </w:t>
      </w:r>
      <w:r w:rsidRPr="006B0F79">
        <w:t xml:space="preserve">№__________ от «____» _______ 20___ года, заключили настоящий договор о закупках (далее - Договор) и пришли к соглашению о нижеследующем:  </w:t>
      </w:r>
    </w:p>
    <w:p w:rsidR="00F26260" w:rsidRPr="006B0F79" w:rsidRDefault="00F26260" w:rsidP="00DA4AD3">
      <w:pPr>
        <w:ind w:firstLine="567"/>
        <w:jc w:val="both"/>
      </w:pPr>
      <w:r w:rsidRPr="006B0F79">
        <w:t xml:space="preserve">                                          </w:t>
      </w:r>
    </w:p>
    <w:p w:rsidR="006C490C" w:rsidRPr="006B0F79" w:rsidRDefault="00AF5B66" w:rsidP="00CA3867">
      <w:pPr>
        <w:pStyle w:val="2"/>
        <w:ind w:firstLine="0"/>
        <w:rPr>
          <w:color w:val="auto"/>
          <w:szCs w:val="24"/>
        </w:rPr>
      </w:pPr>
      <w:r w:rsidRPr="006B0F79">
        <w:rPr>
          <w:color w:val="auto"/>
          <w:szCs w:val="24"/>
        </w:rPr>
        <w:t>1</w:t>
      </w:r>
      <w:r w:rsidR="00F26260" w:rsidRPr="006B0F79">
        <w:rPr>
          <w:color w:val="auto"/>
          <w:szCs w:val="24"/>
        </w:rPr>
        <w:t xml:space="preserve"> Толкование терминов</w:t>
      </w:r>
    </w:p>
    <w:p w:rsidR="00F26260" w:rsidRPr="006B0F79" w:rsidRDefault="00F26260" w:rsidP="00DA4AD3">
      <w:pPr>
        <w:pStyle w:val="a5"/>
        <w:ind w:firstLine="709"/>
        <w:rPr>
          <w:rFonts w:ascii="Times New Roman" w:hAnsi="Times New Roman"/>
          <w:iCs/>
          <w:color w:val="auto"/>
          <w:sz w:val="24"/>
          <w:szCs w:val="24"/>
        </w:rPr>
      </w:pPr>
      <w:r w:rsidRPr="006B0F79">
        <w:rPr>
          <w:rFonts w:ascii="Times New Roman" w:hAnsi="Times New Roman"/>
          <w:iCs/>
          <w:color w:val="auto"/>
          <w:sz w:val="24"/>
          <w:szCs w:val="24"/>
        </w:rPr>
        <w:t>1.</w:t>
      </w:r>
      <w:r w:rsidR="00AF5B66" w:rsidRPr="006B0F79">
        <w:rPr>
          <w:rFonts w:ascii="Times New Roman" w:hAnsi="Times New Roman"/>
          <w:iCs/>
          <w:color w:val="auto"/>
          <w:sz w:val="24"/>
          <w:szCs w:val="24"/>
        </w:rPr>
        <w:t>1</w:t>
      </w:r>
      <w:r w:rsidRPr="006B0F79">
        <w:rPr>
          <w:rFonts w:ascii="Times New Roman" w:hAnsi="Times New Roman"/>
          <w:iCs/>
          <w:color w:val="auto"/>
          <w:sz w:val="24"/>
          <w:szCs w:val="24"/>
        </w:rPr>
        <w:t xml:space="preserve"> В данном Договоре ниже перечисленные понятия будут иметь следующее толкование:  </w:t>
      </w:r>
    </w:p>
    <w:p w:rsidR="00F26260" w:rsidRPr="006B0F79" w:rsidRDefault="00F26260" w:rsidP="00DA4AD3">
      <w:pPr>
        <w:adjustRightInd w:val="0"/>
        <w:ind w:firstLine="709"/>
        <w:jc w:val="both"/>
      </w:pPr>
      <w:r w:rsidRPr="006B0F79">
        <w:t>1) «</w:t>
      </w:r>
      <w:r w:rsidRPr="006B0F79">
        <w:rPr>
          <w:b/>
          <w:bCs/>
        </w:rPr>
        <w:t>Договор»</w:t>
      </w:r>
      <w:r w:rsidRPr="006B0F79">
        <w:t xml:space="preserve"> - </w:t>
      </w:r>
      <w:r w:rsidR="005F1D4A" w:rsidRPr="006B0F79">
        <w:t xml:space="preserve">гражданско-правовой Договор, заключенный между Заказчиком </w:t>
      </w:r>
      <w:r w:rsidR="00BF6DE1" w:rsidRPr="006B0F79">
        <w:t>Подрядчик</w:t>
      </w:r>
      <w:r w:rsidR="005F1D4A" w:rsidRPr="006B0F79">
        <w:t>ом</w:t>
      </w:r>
      <w:r w:rsidRPr="006B0F79">
        <w:t xml:space="preserve">;     </w:t>
      </w:r>
    </w:p>
    <w:p w:rsidR="00F26260" w:rsidRPr="006B0F79" w:rsidRDefault="00F26260" w:rsidP="00DA4AD3">
      <w:pPr>
        <w:adjustRightInd w:val="0"/>
        <w:ind w:firstLine="709"/>
        <w:jc w:val="both"/>
      </w:pPr>
      <w:r w:rsidRPr="006B0F79">
        <w:t>2) «</w:t>
      </w:r>
      <w:r w:rsidRPr="006B0F79">
        <w:rPr>
          <w:b/>
        </w:rPr>
        <w:t>общая сумма Договора</w:t>
      </w:r>
      <w:r w:rsidRPr="006B0F79">
        <w:t xml:space="preserve">» – сумма, которая должна быть выплачена Заказчиком </w:t>
      </w:r>
      <w:r w:rsidR="00BF6DE1" w:rsidRPr="006B0F79">
        <w:t>Подрядчик</w:t>
      </w:r>
      <w:r w:rsidRPr="006B0F79">
        <w:t>у в рамках Договора за полное  выполнение договорных обязательств;</w:t>
      </w:r>
    </w:p>
    <w:p w:rsidR="00F26260" w:rsidRPr="006B0F79" w:rsidRDefault="002B172D" w:rsidP="00DA4AD3">
      <w:pPr>
        <w:adjustRightInd w:val="0"/>
        <w:ind w:firstLine="709"/>
        <w:jc w:val="both"/>
      </w:pPr>
      <w:r w:rsidRPr="006B0F79">
        <w:t>3</w:t>
      </w:r>
      <w:r w:rsidR="00F26260" w:rsidRPr="006B0F79">
        <w:t>) «</w:t>
      </w:r>
      <w:r w:rsidR="00F26260" w:rsidRPr="006B0F79">
        <w:rPr>
          <w:b/>
          <w:bCs/>
        </w:rPr>
        <w:t xml:space="preserve">сопутствующие </w:t>
      </w:r>
      <w:r w:rsidR="001826C3" w:rsidRPr="006B0F79">
        <w:rPr>
          <w:b/>
          <w:bCs/>
        </w:rPr>
        <w:t>услуги</w:t>
      </w:r>
      <w:r w:rsidR="00F26260" w:rsidRPr="006B0F79">
        <w:rPr>
          <w:b/>
          <w:bCs/>
        </w:rPr>
        <w:t>»</w:t>
      </w:r>
      <w:r w:rsidR="00F26260" w:rsidRPr="006B0F79">
        <w:t xml:space="preserve"> - любые вспомогательные </w:t>
      </w:r>
      <w:r w:rsidR="001826C3" w:rsidRPr="006B0F79">
        <w:t>услуги</w:t>
      </w:r>
      <w:r w:rsidR="00F26260" w:rsidRPr="006B0F79">
        <w:t xml:space="preserve">, обеспечивающие поставку товаров,  страхование, транспортировку, монтаж, пуск, </w:t>
      </w:r>
      <w:r w:rsidR="001826C3" w:rsidRPr="006B0F79">
        <w:t>оказание</w:t>
      </w:r>
      <w:r w:rsidR="00F26260" w:rsidRPr="006B0F79">
        <w:t xml:space="preserve"> технического содействия, обучение и другие подобного рода обязанности </w:t>
      </w:r>
      <w:r w:rsidR="00BF6DE1" w:rsidRPr="006B0F79">
        <w:t>Подрядчик</w:t>
      </w:r>
      <w:r w:rsidR="00F26260" w:rsidRPr="006B0F79">
        <w:t>а, предусмотренные настоящим Договором</w:t>
      </w:r>
      <w:r w:rsidR="00174FCD" w:rsidRPr="006B0F79">
        <w:t>, которые входят в общую стоимость Договора</w:t>
      </w:r>
      <w:r w:rsidR="00F26260" w:rsidRPr="006B0F79">
        <w:t xml:space="preserve">; </w:t>
      </w:r>
    </w:p>
    <w:p w:rsidR="00F26260" w:rsidRPr="006B0F79" w:rsidRDefault="002B172D" w:rsidP="00DA4AD3">
      <w:pPr>
        <w:adjustRightInd w:val="0"/>
        <w:ind w:firstLine="709"/>
        <w:jc w:val="both"/>
      </w:pPr>
      <w:r w:rsidRPr="006B0F79">
        <w:t>4</w:t>
      </w:r>
      <w:r w:rsidR="00F26260" w:rsidRPr="006B0F79">
        <w:t xml:space="preserve">) </w:t>
      </w:r>
      <w:r w:rsidR="00F26260" w:rsidRPr="006B0F79">
        <w:rPr>
          <w:b/>
        </w:rPr>
        <w:t>«Заказчик»</w:t>
      </w:r>
      <w:r w:rsidR="00F26260" w:rsidRPr="006B0F79">
        <w:t xml:space="preserve"> – Товарищество с ограниченной ответственностью «</w:t>
      </w:r>
      <w:proofErr w:type="spellStart"/>
      <w:r w:rsidR="00F26260" w:rsidRPr="006B0F79">
        <w:t>АлматыЭнергоСбыт</w:t>
      </w:r>
      <w:proofErr w:type="spellEnd"/>
      <w:r w:rsidR="00F26260" w:rsidRPr="006B0F79">
        <w:t xml:space="preserve">», свидетельство </w:t>
      </w:r>
      <w:r w:rsidR="007830FF" w:rsidRPr="006B0F79">
        <w:t>о государственной перерегистрации юридического лица № 78253-1910-ТОО от 20 июня 2011 года</w:t>
      </w:r>
      <w:r w:rsidR="00F26260" w:rsidRPr="006B0F79">
        <w:t>;</w:t>
      </w:r>
    </w:p>
    <w:p w:rsidR="00F26260" w:rsidRPr="006B0F79" w:rsidRDefault="002B172D" w:rsidP="00DA4AD3">
      <w:pPr>
        <w:ind w:firstLine="709"/>
        <w:jc w:val="both"/>
        <w:rPr>
          <w:lang w:val="kk-KZ"/>
        </w:rPr>
      </w:pPr>
      <w:r w:rsidRPr="006B0F79">
        <w:t>5</w:t>
      </w:r>
      <w:r w:rsidR="00F26260" w:rsidRPr="006B0F79">
        <w:t>) «</w:t>
      </w:r>
      <w:r w:rsidR="00BF6DE1" w:rsidRPr="006B0F79">
        <w:rPr>
          <w:b/>
          <w:bCs/>
        </w:rPr>
        <w:t>Подрядчик</w:t>
      </w:r>
      <w:r w:rsidR="00F26260" w:rsidRPr="006B0F79">
        <w:rPr>
          <w:b/>
          <w:bCs/>
        </w:rPr>
        <w:t>»</w:t>
      </w:r>
      <w:r w:rsidR="00F26260" w:rsidRPr="006B0F79">
        <w:t xml:space="preserve"> - физическое лицо, осуществляющее предпринимательскую деятельность, юридическое лицо</w:t>
      </w:r>
      <w:r w:rsidR="008D083F" w:rsidRPr="006B0F79">
        <w:t xml:space="preserve"> (за исключением государственных учреждений, если иное не установлено для них законами Республики Казахстан)</w:t>
      </w:r>
      <w:r w:rsidR="00F26260" w:rsidRPr="006B0F79">
        <w:t xml:space="preserve">, временное объединение </w:t>
      </w:r>
      <w:r w:rsidR="00F26260" w:rsidRPr="006B0F79">
        <w:lastRenderedPageBreak/>
        <w:t xml:space="preserve">юридических лиц (консорциум) выступающее в качестве контрагента Заказчика в заключенном с ним Договоре о закупках и оказывающее поставку </w:t>
      </w:r>
      <w:r w:rsidR="00BF6DE1" w:rsidRPr="006B0F79">
        <w:t>работ</w:t>
      </w:r>
      <w:r w:rsidR="00F26260" w:rsidRPr="006B0F79">
        <w:t>, указанны</w:t>
      </w:r>
      <w:r w:rsidR="008D083F" w:rsidRPr="006B0F79">
        <w:t>х</w:t>
      </w:r>
      <w:r w:rsidR="00F26260" w:rsidRPr="006B0F79">
        <w:t xml:space="preserve"> в условиях Договора;</w:t>
      </w:r>
    </w:p>
    <w:p w:rsidR="004E0C1F" w:rsidRPr="006B0F79" w:rsidRDefault="004E0C1F" w:rsidP="00DA4AD3">
      <w:pPr>
        <w:adjustRightInd w:val="0"/>
        <w:ind w:firstLine="709"/>
        <w:jc w:val="both"/>
      </w:pPr>
      <w:r w:rsidRPr="006B0F79">
        <w:rPr>
          <w:lang w:val="kk-KZ"/>
        </w:rPr>
        <w:t>6</w:t>
      </w:r>
      <w:r w:rsidRPr="006B0F79">
        <w:t xml:space="preserve">) </w:t>
      </w:r>
      <w:r w:rsidRPr="006B0F79">
        <w:rPr>
          <w:b/>
        </w:rPr>
        <w:t>«работы»</w:t>
      </w:r>
      <w:r w:rsidRPr="006B0F79">
        <w:t xml:space="preserve"> - деятельность Подрядчика, направленная на реализацию задания Заказчика, связанная со строительством, ремонтом, реконструкцией имеющая вещественный результат, а также иная деятельность, отнесенная к работам в соответствии с законодательством Республики Казахстан и предусмотренная Договором;</w:t>
      </w:r>
    </w:p>
    <w:p w:rsidR="00F26260" w:rsidRPr="006B0F79" w:rsidRDefault="004E0C1F" w:rsidP="00DA4AD3">
      <w:pPr>
        <w:ind w:firstLine="709"/>
        <w:jc w:val="both"/>
      </w:pPr>
      <w:r w:rsidRPr="006B0F79">
        <w:t>7</w:t>
      </w:r>
      <w:r w:rsidR="00F26260" w:rsidRPr="006B0F79">
        <w:t xml:space="preserve">) </w:t>
      </w:r>
      <w:r w:rsidR="00F26260" w:rsidRPr="006B0F79">
        <w:rPr>
          <w:b/>
        </w:rPr>
        <w:t>«объект»</w:t>
      </w:r>
      <w:r w:rsidR="00F26260" w:rsidRPr="006B0F79">
        <w:t xml:space="preserve"> - здание, сооружение, помещения принадлежащие Заказчику на праве собственности или на ином законном основании</w:t>
      </w:r>
      <w:r w:rsidR="002F35BA" w:rsidRPr="006B0F79">
        <w:t>;</w:t>
      </w:r>
    </w:p>
    <w:p w:rsidR="00934617" w:rsidRPr="006B0F79" w:rsidRDefault="004E0C1F" w:rsidP="00DA4AD3">
      <w:pPr>
        <w:autoSpaceDE w:val="0"/>
        <w:autoSpaceDN w:val="0"/>
        <w:adjustRightInd w:val="0"/>
        <w:ind w:firstLine="709"/>
        <w:jc w:val="both"/>
      </w:pPr>
      <w:r w:rsidRPr="006B0F79">
        <w:t>8</w:t>
      </w:r>
      <w:r w:rsidR="00F26260" w:rsidRPr="006B0F79">
        <w:t>) «</w:t>
      </w:r>
      <w:r w:rsidR="00F26260" w:rsidRPr="006B0F79">
        <w:rPr>
          <w:b/>
          <w:bCs/>
        </w:rPr>
        <w:t>технадзор»</w:t>
      </w:r>
      <w:r w:rsidR="00F26260" w:rsidRPr="006B0F79">
        <w:t xml:space="preserve"> - мероприятия, выполняемые лицом, назначенным Заказчиком и сообщенным </w:t>
      </w:r>
      <w:r w:rsidR="00BF6DE1" w:rsidRPr="006B0F79">
        <w:t>Подрядчик</w:t>
      </w:r>
      <w:r w:rsidR="00F26260" w:rsidRPr="006B0F79">
        <w:t xml:space="preserve">у, в целях осуществления надзора и контроля над </w:t>
      </w:r>
      <w:r w:rsidR="00BF6DE1" w:rsidRPr="006B0F79">
        <w:t>выполнен</w:t>
      </w:r>
      <w:r w:rsidR="00F26260" w:rsidRPr="006B0F79">
        <w:t xml:space="preserve">ием </w:t>
      </w:r>
      <w:r w:rsidR="00BF6DE1" w:rsidRPr="006B0F79">
        <w:t>Подрядчик</w:t>
      </w:r>
      <w:r w:rsidR="00F26260" w:rsidRPr="006B0F79">
        <w:t xml:space="preserve">ом </w:t>
      </w:r>
      <w:r w:rsidR="00BF6DE1" w:rsidRPr="006B0F79">
        <w:t>работ</w:t>
      </w:r>
      <w:r w:rsidR="00F26260" w:rsidRPr="006B0F79">
        <w:t xml:space="preserve"> в соответствии с условиями Договора;</w:t>
      </w:r>
    </w:p>
    <w:p w:rsidR="004E0C1F" w:rsidRPr="006B0F79" w:rsidRDefault="004E0C1F" w:rsidP="00DA4AD3">
      <w:pPr>
        <w:pStyle w:val="BodyText21"/>
        <w:widowControl w:val="0"/>
        <w:tabs>
          <w:tab w:val="clear" w:pos="142"/>
        </w:tabs>
        <w:ind w:firstLine="709"/>
        <w:rPr>
          <w:szCs w:val="24"/>
        </w:rPr>
      </w:pPr>
      <w:r w:rsidRPr="006B0F79">
        <w:rPr>
          <w:szCs w:val="24"/>
        </w:rPr>
        <w:t xml:space="preserve">9) </w:t>
      </w:r>
      <w:r w:rsidRPr="006B0F79">
        <w:rPr>
          <w:b/>
          <w:szCs w:val="24"/>
        </w:rPr>
        <w:t>«материалы»</w:t>
      </w:r>
      <w:r w:rsidRPr="006B0F79">
        <w:rPr>
          <w:szCs w:val="24"/>
        </w:rPr>
        <w:t xml:space="preserve"> - все расходные материалы, оборудование и запасные части, которые Подрядчик и Субподрядчик</w:t>
      </w:r>
      <w:r w:rsidR="007F0852" w:rsidRPr="006B0F79">
        <w:rPr>
          <w:szCs w:val="24"/>
        </w:rPr>
        <w:t>, при его наличии</w:t>
      </w:r>
      <w:r w:rsidRPr="006B0F79">
        <w:rPr>
          <w:szCs w:val="24"/>
        </w:rPr>
        <w:t xml:space="preserve"> используют для выполнения работ;</w:t>
      </w:r>
    </w:p>
    <w:p w:rsidR="00341856" w:rsidRPr="006B0F79" w:rsidRDefault="004E0C1F" w:rsidP="00DA4AD3">
      <w:pPr>
        <w:autoSpaceDE w:val="0"/>
        <w:autoSpaceDN w:val="0"/>
        <w:adjustRightInd w:val="0"/>
        <w:ind w:firstLine="709"/>
        <w:jc w:val="both"/>
      </w:pPr>
      <w:r w:rsidRPr="006B0F79">
        <w:t>10</w:t>
      </w:r>
      <w:r w:rsidR="00F26260" w:rsidRPr="006B0F79">
        <w:t xml:space="preserve">) </w:t>
      </w:r>
      <w:r w:rsidR="00F26260" w:rsidRPr="006B0F79">
        <w:rPr>
          <w:b/>
          <w:bCs/>
        </w:rPr>
        <w:t>«дефект»</w:t>
      </w:r>
      <w:r w:rsidR="00F26260" w:rsidRPr="006B0F79">
        <w:t xml:space="preserve"> - часть </w:t>
      </w:r>
      <w:r w:rsidR="00BF6DE1" w:rsidRPr="006B0F79">
        <w:t>работ</w:t>
      </w:r>
      <w:r w:rsidR="00F26260" w:rsidRPr="006B0F79">
        <w:t xml:space="preserve">, </w:t>
      </w:r>
      <w:r w:rsidR="00BF6DE1" w:rsidRPr="006B0F79">
        <w:t>выполнен</w:t>
      </w:r>
      <w:r w:rsidR="00F26260" w:rsidRPr="006B0F79">
        <w:t xml:space="preserve">ная с нарушениями условий Договора, включая недостатки, изъяны, неисправности, которые необходимо устранить во время </w:t>
      </w:r>
      <w:r w:rsidR="00BF6DE1" w:rsidRPr="006B0F79">
        <w:t>выполнен</w:t>
      </w:r>
      <w:r w:rsidR="00F26260" w:rsidRPr="006B0F79">
        <w:t xml:space="preserve">ия </w:t>
      </w:r>
      <w:r w:rsidR="00BF6DE1" w:rsidRPr="006B0F79">
        <w:t>работ</w:t>
      </w:r>
      <w:r w:rsidR="00F26260" w:rsidRPr="006B0F79">
        <w:t xml:space="preserve"> или в течение гарантийного срока;</w:t>
      </w:r>
    </w:p>
    <w:p w:rsidR="00341856" w:rsidRPr="006B0F79" w:rsidRDefault="004E0C1F" w:rsidP="00DA4AD3">
      <w:pPr>
        <w:numPr>
          <w:ins w:id="0" w:author="Unknown"/>
        </w:numPr>
        <w:autoSpaceDE w:val="0"/>
        <w:autoSpaceDN w:val="0"/>
        <w:adjustRightInd w:val="0"/>
        <w:ind w:firstLine="709"/>
        <w:jc w:val="both"/>
      </w:pPr>
      <w:r w:rsidRPr="006B0F79">
        <w:t>11</w:t>
      </w:r>
      <w:r w:rsidR="00F26260" w:rsidRPr="006B0F79">
        <w:t xml:space="preserve">) </w:t>
      </w:r>
      <w:r w:rsidR="00F26260" w:rsidRPr="006B0F79">
        <w:rPr>
          <w:b/>
          <w:bCs/>
        </w:rPr>
        <w:t>«период устранения недоделок и дефектов»</w:t>
      </w:r>
      <w:r w:rsidR="00F26260" w:rsidRPr="006B0F79">
        <w:t xml:space="preserve"> - период устранения недоделок и дефектов, обнаруженных в процессе проверок </w:t>
      </w:r>
      <w:r w:rsidR="005F1D4A" w:rsidRPr="006B0F79">
        <w:t xml:space="preserve">выполненных </w:t>
      </w:r>
      <w:r w:rsidR="00BF6DE1" w:rsidRPr="006B0F79">
        <w:t>работ</w:t>
      </w:r>
      <w:r w:rsidR="005F1D4A" w:rsidRPr="006B0F79">
        <w:t>;</w:t>
      </w:r>
    </w:p>
    <w:p w:rsidR="00F703AB" w:rsidRPr="006B0F79" w:rsidRDefault="002B172D" w:rsidP="00DA4AD3">
      <w:pPr>
        <w:autoSpaceDE w:val="0"/>
        <w:autoSpaceDN w:val="0"/>
        <w:adjustRightInd w:val="0"/>
        <w:ind w:firstLine="709"/>
        <w:jc w:val="both"/>
      </w:pPr>
      <w:r w:rsidRPr="006B0F79">
        <w:t>1</w:t>
      </w:r>
      <w:r w:rsidR="004E0C1F" w:rsidRPr="006B0F79">
        <w:t>2</w:t>
      </w:r>
      <w:r w:rsidR="00F703AB" w:rsidRPr="006B0F79">
        <w:t>)</w:t>
      </w:r>
      <w:r w:rsidR="00F703AB" w:rsidRPr="006B0F79">
        <w:rPr>
          <w:b/>
        </w:rPr>
        <w:t xml:space="preserve"> «горячий» резерв»</w:t>
      </w:r>
      <w:r w:rsidR="00F703AB" w:rsidRPr="006B0F79">
        <w:t xml:space="preserve"> - оборудование, резервируемое на складе Подрядчика, либо не резервируемое, но гарантированно находящееся в наличии у Подрядчика в любой момент времени, для обеспечения оперативной замены вышедшего из строя оборудования Заказчика.</w:t>
      </w:r>
    </w:p>
    <w:p w:rsidR="006C490C" w:rsidRPr="006B0F79" w:rsidRDefault="00AF5B66" w:rsidP="00CA3867">
      <w:pPr>
        <w:pStyle w:val="3"/>
        <w:ind w:firstLine="0"/>
        <w:rPr>
          <w:szCs w:val="24"/>
        </w:rPr>
      </w:pPr>
      <w:r w:rsidRPr="006B0F79">
        <w:rPr>
          <w:szCs w:val="24"/>
        </w:rPr>
        <w:t>2</w:t>
      </w:r>
      <w:r w:rsidR="00F26260" w:rsidRPr="006B0F79">
        <w:rPr>
          <w:szCs w:val="24"/>
        </w:rPr>
        <w:t xml:space="preserve"> Предмет Договора</w:t>
      </w:r>
    </w:p>
    <w:p w:rsidR="001319DA" w:rsidRPr="006B0F79" w:rsidRDefault="00F26260" w:rsidP="00DA4AD3">
      <w:pPr>
        <w:tabs>
          <w:tab w:val="left" w:pos="-1985"/>
        </w:tabs>
        <w:suppressAutoHyphens/>
        <w:ind w:firstLine="720"/>
        <w:jc w:val="both"/>
      </w:pPr>
      <w:r w:rsidRPr="006B0F79">
        <w:t>2.</w:t>
      </w:r>
      <w:r w:rsidR="00AF5B66" w:rsidRPr="006B0F79">
        <w:t>1</w:t>
      </w:r>
      <w:r w:rsidRPr="006B0F79">
        <w:t xml:space="preserve"> Заказчик поручает и оплачивает, а </w:t>
      </w:r>
      <w:r w:rsidR="00BF6DE1" w:rsidRPr="006B0F79">
        <w:t>Подрядчик</w:t>
      </w:r>
      <w:r w:rsidRPr="006B0F79">
        <w:t xml:space="preserve"> обязуется оказать своими силами и средствами </w:t>
      </w:r>
      <w:r w:rsidR="00BF6DE1" w:rsidRPr="006B0F79">
        <w:t>работы</w:t>
      </w:r>
      <w:r w:rsidRPr="006B0F79">
        <w:t xml:space="preserve"> </w:t>
      </w:r>
      <w:r w:rsidR="00BF6DE1" w:rsidRPr="006B0F79">
        <w:t>по техническому обслуживанию</w:t>
      </w:r>
      <w:r w:rsidR="00F703AB" w:rsidRPr="006B0F79">
        <w:t xml:space="preserve"> мини АТС с</w:t>
      </w:r>
      <w:r w:rsidR="00BF6DE1" w:rsidRPr="006B0F79">
        <w:t xml:space="preserve"> замен</w:t>
      </w:r>
      <w:r w:rsidR="00F703AB" w:rsidRPr="006B0F79">
        <w:t>ой</w:t>
      </w:r>
      <w:r w:rsidR="00BF6DE1" w:rsidRPr="006B0F79">
        <w:t xml:space="preserve"> запасных частей </w:t>
      </w:r>
      <w:r w:rsidR="00A22423" w:rsidRPr="006B0F79">
        <w:t xml:space="preserve"> (далее - </w:t>
      </w:r>
      <w:r w:rsidR="00BF6DE1" w:rsidRPr="006B0F79">
        <w:t>работы</w:t>
      </w:r>
      <w:r w:rsidR="00A22423" w:rsidRPr="006B0F79">
        <w:t>)</w:t>
      </w:r>
      <w:r w:rsidRPr="006B0F79">
        <w:t>,</w:t>
      </w:r>
      <w:r w:rsidR="00A22423" w:rsidRPr="006B0F79">
        <w:t xml:space="preserve"> </w:t>
      </w:r>
      <w:r w:rsidRPr="006B0F79">
        <w:t xml:space="preserve">в объеме </w:t>
      </w:r>
      <w:r w:rsidR="00E5488B" w:rsidRPr="006B0F79">
        <w:t xml:space="preserve">и качестве  </w:t>
      </w:r>
      <w:r w:rsidRPr="006B0F79">
        <w:t xml:space="preserve">согласно </w:t>
      </w:r>
      <w:r w:rsidR="00E5488B" w:rsidRPr="006B0F79">
        <w:t>требованиям технической спецификации</w:t>
      </w:r>
      <w:r w:rsidR="00FF555F" w:rsidRPr="006B0F79">
        <w:t xml:space="preserve"> </w:t>
      </w:r>
      <w:r w:rsidR="00E67348" w:rsidRPr="006B0F79">
        <w:t>(п</w:t>
      </w:r>
      <w:r w:rsidR="00E5488B" w:rsidRPr="006B0F79">
        <w:t>риложение 1)</w:t>
      </w:r>
      <w:r w:rsidR="00E67348" w:rsidRPr="006B0F79">
        <w:t xml:space="preserve">, </w:t>
      </w:r>
      <w:r w:rsidR="00E5488B" w:rsidRPr="006B0F79">
        <w:t>перечн</w:t>
      </w:r>
      <w:r w:rsidR="00E67348" w:rsidRPr="006B0F79">
        <w:t>ю</w:t>
      </w:r>
      <w:r w:rsidRPr="006B0F79">
        <w:t xml:space="preserve"> закупаемых </w:t>
      </w:r>
      <w:r w:rsidR="00BF6DE1" w:rsidRPr="006B0F79">
        <w:t>работ</w:t>
      </w:r>
      <w:r w:rsidRPr="006B0F79">
        <w:t xml:space="preserve"> </w:t>
      </w:r>
      <w:r w:rsidR="00E67348" w:rsidRPr="006B0F79">
        <w:t>(п</w:t>
      </w:r>
      <w:r w:rsidR="00E5488B" w:rsidRPr="006B0F79">
        <w:t xml:space="preserve">риложение </w:t>
      </w:r>
      <w:r w:rsidR="00E67348" w:rsidRPr="006B0F79">
        <w:t>2</w:t>
      </w:r>
      <w:r w:rsidR="00E5488B" w:rsidRPr="006B0F79">
        <w:t xml:space="preserve">) </w:t>
      </w:r>
      <w:r w:rsidR="001319DA" w:rsidRPr="006B0F79">
        <w:t xml:space="preserve"> и графику работ (</w:t>
      </w:r>
      <w:r w:rsidR="00E67348" w:rsidRPr="006B0F79">
        <w:t>п</w:t>
      </w:r>
      <w:r w:rsidR="001319DA" w:rsidRPr="006B0F79">
        <w:t>риложение 3) на следующих объектах:</w:t>
      </w:r>
    </w:p>
    <w:p w:rsidR="00EE53CE" w:rsidRPr="006B0F79" w:rsidRDefault="00EE53CE" w:rsidP="00DA4AD3">
      <w:pPr>
        <w:tabs>
          <w:tab w:val="left" w:pos="-1985"/>
        </w:tabs>
        <w:suppressAutoHyphens/>
        <w:jc w:val="both"/>
      </w:pPr>
      <w:r w:rsidRPr="006B0F79">
        <w:t xml:space="preserve">1) РОЭС 1 (г. </w:t>
      </w:r>
      <w:proofErr w:type="spellStart"/>
      <w:r w:rsidRPr="006B0F79">
        <w:t>Алматы</w:t>
      </w:r>
      <w:proofErr w:type="spellEnd"/>
      <w:r w:rsidRPr="006B0F79">
        <w:t xml:space="preserve">, ул. </w:t>
      </w:r>
      <w:proofErr w:type="spellStart"/>
      <w:r w:rsidRPr="006B0F79">
        <w:t>Маметовой</w:t>
      </w:r>
      <w:proofErr w:type="spellEnd"/>
      <w:r w:rsidRPr="006B0F79">
        <w:t xml:space="preserve"> 34);</w:t>
      </w:r>
    </w:p>
    <w:p w:rsidR="00EE53CE" w:rsidRPr="006B0F79" w:rsidRDefault="00EE53CE" w:rsidP="00DA4AD3">
      <w:pPr>
        <w:jc w:val="both"/>
      </w:pPr>
      <w:r w:rsidRPr="006B0F79">
        <w:t xml:space="preserve">2) РОЭС 7 (г. </w:t>
      </w:r>
      <w:proofErr w:type="spellStart"/>
      <w:r w:rsidRPr="006B0F79">
        <w:t>Алматы</w:t>
      </w:r>
      <w:proofErr w:type="spellEnd"/>
      <w:r w:rsidRPr="006B0F79">
        <w:t>, ул. Тепличная 12/8а);</w:t>
      </w:r>
    </w:p>
    <w:p w:rsidR="00EE53CE" w:rsidRPr="006B0F79" w:rsidRDefault="00EE53CE" w:rsidP="00DA4AD3">
      <w:pPr>
        <w:tabs>
          <w:tab w:val="left" w:pos="-1985"/>
        </w:tabs>
        <w:suppressAutoHyphens/>
        <w:jc w:val="both"/>
      </w:pPr>
      <w:r w:rsidRPr="006B0F79">
        <w:t xml:space="preserve">3) РОЭС 2 (г. </w:t>
      </w:r>
      <w:proofErr w:type="spellStart"/>
      <w:r w:rsidRPr="006B0F79">
        <w:t>Алматы</w:t>
      </w:r>
      <w:proofErr w:type="spellEnd"/>
      <w:r w:rsidRPr="006B0F79">
        <w:t xml:space="preserve">, ул. </w:t>
      </w:r>
      <w:proofErr w:type="spellStart"/>
      <w:r w:rsidRPr="006B0F79">
        <w:t>Айтеке</w:t>
      </w:r>
      <w:proofErr w:type="spellEnd"/>
      <w:r w:rsidRPr="006B0F79">
        <w:t xml:space="preserve"> </w:t>
      </w:r>
      <w:proofErr w:type="spellStart"/>
      <w:r w:rsidRPr="006B0F79">
        <w:t>би</w:t>
      </w:r>
      <w:proofErr w:type="spellEnd"/>
      <w:r w:rsidRPr="006B0F79">
        <w:t xml:space="preserve"> 172/173);</w:t>
      </w:r>
    </w:p>
    <w:p w:rsidR="00EE53CE" w:rsidRPr="006B0F79" w:rsidRDefault="00EE53CE" w:rsidP="00DA4AD3">
      <w:pPr>
        <w:tabs>
          <w:tab w:val="left" w:pos="-1985"/>
        </w:tabs>
        <w:suppressAutoHyphens/>
        <w:jc w:val="both"/>
      </w:pPr>
      <w:r w:rsidRPr="006B0F79">
        <w:t xml:space="preserve">4) РОЭС 4 (г. </w:t>
      </w:r>
      <w:proofErr w:type="spellStart"/>
      <w:r w:rsidRPr="006B0F79">
        <w:t>Алматы</w:t>
      </w:r>
      <w:proofErr w:type="spellEnd"/>
      <w:r w:rsidRPr="006B0F79">
        <w:t>, ул. Спартака 30);</w:t>
      </w:r>
    </w:p>
    <w:p w:rsidR="00EE53CE" w:rsidRPr="006B0F79" w:rsidRDefault="00EE53CE" w:rsidP="00DA4AD3">
      <w:pPr>
        <w:jc w:val="both"/>
      </w:pPr>
      <w:r w:rsidRPr="006B0F79">
        <w:t xml:space="preserve">5) РОЭС 6 (г. </w:t>
      </w:r>
      <w:proofErr w:type="spellStart"/>
      <w:r w:rsidRPr="006B0F79">
        <w:t>Алматы</w:t>
      </w:r>
      <w:proofErr w:type="spellEnd"/>
      <w:r w:rsidRPr="006B0F79">
        <w:t xml:space="preserve">, </w:t>
      </w:r>
      <w:proofErr w:type="spellStart"/>
      <w:r w:rsidRPr="006B0F79">
        <w:t>мкр</w:t>
      </w:r>
      <w:proofErr w:type="spellEnd"/>
      <w:r w:rsidRPr="006B0F79">
        <w:t xml:space="preserve">. </w:t>
      </w:r>
      <w:proofErr w:type="spellStart"/>
      <w:r w:rsidRPr="006B0F79">
        <w:t>Керемет</w:t>
      </w:r>
      <w:proofErr w:type="spellEnd"/>
      <w:r w:rsidRPr="006B0F79">
        <w:t xml:space="preserve"> д. 3/1);</w:t>
      </w:r>
    </w:p>
    <w:p w:rsidR="00EE53CE" w:rsidRPr="006B0F79" w:rsidRDefault="00EE53CE" w:rsidP="00DA4AD3">
      <w:pPr>
        <w:jc w:val="both"/>
      </w:pPr>
      <w:r w:rsidRPr="006B0F79">
        <w:t xml:space="preserve">6) </w:t>
      </w:r>
      <w:proofErr w:type="spellStart"/>
      <w:r w:rsidRPr="006B0F79">
        <w:t>Енбекшиказахское</w:t>
      </w:r>
      <w:proofErr w:type="spellEnd"/>
      <w:r w:rsidRPr="006B0F79">
        <w:t xml:space="preserve"> РОЭС (г. </w:t>
      </w:r>
      <w:proofErr w:type="spellStart"/>
      <w:r w:rsidRPr="006B0F79">
        <w:t>Есик</w:t>
      </w:r>
      <w:proofErr w:type="spellEnd"/>
      <w:r w:rsidRPr="006B0F79">
        <w:t>, ул. Абая (между 6 и 10 домами);</w:t>
      </w:r>
    </w:p>
    <w:p w:rsidR="00EE53CE" w:rsidRPr="006B0F79" w:rsidRDefault="00EE53CE" w:rsidP="00DA4AD3">
      <w:pPr>
        <w:jc w:val="both"/>
      </w:pPr>
      <w:r w:rsidRPr="006B0F79">
        <w:t xml:space="preserve">7) </w:t>
      </w:r>
      <w:proofErr w:type="spellStart"/>
      <w:r w:rsidRPr="006B0F79">
        <w:t>Жамбылское</w:t>
      </w:r>
      <w:proofErr w:type="spellEnd"/>
      <w:r w:rsidRPr="006B0F79">
        <w:t xml:space="preserve"> РОЭС (с. Узунагач, ул. </w:t>
      </w:r>
      <w:proofErr w:type="spellStart"/>
      <w:r w:rsidRPr="006B0F79">
        <w:t>Саурык</w:t>
      </w:r>
      <w:proofErr w:type="spellEnd"/>
      <w:r w:rsidRPr="006B0F79">
        <w:t xml:space="preserve"> батыра 201 А);</w:t>
      </w:r>
    </w:p>
    <w:p w:rsidR="00EE53CE" w:rsidRPr="006B0F79" w:rsidRDefault="00EE53CE" w:rsidP="00DA4AD3">
      <w:pPr>
        <w:jc w:val="both"/>
      </w:pPr>
      <w:r w:rsidRPr="006B0F79">
        <w:lastRenderedPageBreak/>
        <w:t xml:space="preserve">8) </w:t>
      </w:r>
      <w:proofErr w:type="spellStart"/>
      <w:r w:rsidRPr="006B0F79">
        <w:t>Илийское</w:t>
      </w:r>
      <w:proofErr w:type="spellEnd"/>
      <w:r w:rsidRPr="006B0F79">
        <w:t xml:space="preserve"> РОЭС (г. </w:t>
      </w:r>
      <w:proofErr w:type="spellStart"/>
      <w:r w:rsidRPr="006B0F79">
        <w:t>Капчагай</w:t>
      </w:r>
      <w:proofErr w:type="spellEnd"/>
      <w:r w:rsidRPr="006B0F79">
        <w:t xml:space="preserve">, </w:t>
      </w:r>
      <w:proofErr w:type="spellStart"/>
      <w:r w:rsidRPr="006B0F79">
        <w:t>мкр</w:t>
      </w:r>
      <w:proofErr w:type="spellEnd"/>
      <w:r w:rsidRPr="006B0F79">
        <w:t>. 2, д. 29/1);</w:t>
      </w:r>
    </w:p>
    <w:p w:rsidR="00EE53CE" w:rsidRPr="006B0F79" w:rsidRDefault="00EE53CE" w:rsidP="00DA4AD3">
      <w:pPr>
        <w:jc w:val="both"/>
      </w:pPr>
      <w:r w:rsidRPr="006B0F79">
        <w:t xml:space="preserve">9) </w:t>
      </w:r>
      <w:proofErr w:type="spellStart"/>
      <w:r w:rsidRPr="006B0F79">
        <w:t>Отеген</w:t>
      </w:r>
      <w:proofErr w:type="spellEnd"/>
      <w:r w:rsidRPr="006B0F79">
        <w:t xml:space="preserve"> батыр РОЭС (п. </w:t>
      </w:r>
      <w:proofErr w:type="spellStart"/>
      <w:r w:rsidRPr="006B0F79">
        <w:t>Отеген</w:t>
      </w:r>
      <w:proofErr w:type="spellEnd"/>
      <w:r w:rsidRPr="006B0F79">
        <w:t xml:space="preserve"> батыра, ул. </w:t>
      </w:r>
      <w:proofErr w:type="spellStart"/>
      <w:r w:rsidR="00056466" w:rsidRPr="006B0F79">
        <w:t>Жансугурова</w:t>
      </w:r>
      <w:proofErr w:type="spellEnd"/>
      <w:r w:rsidR="00056466" w:rsidRPr="006B0F79">
        <w:t xml:space="preserve"> 107</w:t>
      </w:r>
      <w:r w:rsidRPr="006B0F79">
        <w:t xml:space="preserve"> А);</w:t>
      </w:r>
    </w:p>
    <w:p w:rsidR="00EE53CE" w:rsidRPr="006B0F79" w:rsidRDefault="00EE53CE" w:rsidP="00DA4AD3">
      <w:pPr>
        <w:jc w:val="both"/>
      </w:pPr>
      <w:r w:rsidRPr="006B0F79">
        <w:t xml:space="preserve">10) </w:t>
      </w:r>
      <w:proofErr w:type="spellStart"/>
      <w:r w:rsidRPr="006B0F79">
        <w:t>Карасайское</w:t>
      </w:r>
      <w:proofErr w:type="spellEnd"/>
      <w:r w:rsidRPr="006B0F79">
        <w:t xml:space="preserve"> РОЭС (г. Каскелен, ул. </w:t>
      </w:r>
      <w:proofErr w:type="spellStart"/>
      <w:r w:rsidRPr="006B0F79">
        <w:t>Абылай</w:t>
      </w:r>
      <w:proofErr w:type="spellEnd"/>
      <w:r w:rsidRPr="006B0F79">
        <w:t xml:space="preserve"> хана 24 Б);</w:t>
      </w:r>
    </w:p>
    <w:p w:rsidR="00EE53CE" w:rsidRPr="006B0F79" w:rsidRDefault="00EE53CE" w:rsidP="00DA4AD3">
      <w:pPr>
        <w:jc w:val="both"/>
      </w:pPr>
      <w:r w:rsidRPr="006B0F79">
        <w:t xml:space="preserve">11) </w:t>
      </w:r>
      <w:proofErr w:type="spellStart"/>
      <w:r w:rsidRPr="006B0F79">
        <w:t>Талгарское</w:t>
      </w:r>
      <w:proofErr w:type="spellEnd"/>
      <w:r w:rsidRPr="006B0F79">
        <w:t xml:space="preserve"> РОЭС (г. Талгар, ул. Павлова б/</w:t>
      </w:r>
      <w:proofErr w:type="spellStart"/>
      <w:r w:rsidRPr="006B0F79">
        <w:t>н</w:t>
      </w:r>
      <w:proofErr w:type="spellEnd"/>
      <w:r w:rsidRPr="006B0F79">
        <w:t>).</w:t>
      </w:r>
    </w:p>
    <w:p w:rsidR="0018233C" w:rsidRPr="006B0F79" w:rsidRDefault="0018233C" w:rsidP="00DA4AD3">
      <w:pPr>
        <w:jc w:val="both"/>
      </w:pPr>
    </w:p>
    <w:p w:rsidR="006C490C" w:rsidRPr="006B0F79" w:rsidRDefault="00AF5B66" w:rsidP="00CA3867">
      <w:pPr>
        <w:tabs>
          <w:tab w:val="left" w:pos="-1985"/>
        </w:tabs>
        <w:suppressAutoHyphens/>
        <w:ind w:firstLine="720"/>
        <w:jc w:val="center"/>
        <w:rPr>
          <w:b/>
        </w:rPr>
      </w:pPr>
      <w:r w:rsidRPr="006B0F79">
        <w:rPr>
          <w:b/>
        </w:rPr>
        <w:t>3</w:t>
      </w:r>
      <w:r w:rsidR="00DB309C" w:rsidRPr="006B0F79">
        <w:rPr>
          <w:b/>
        </w:rPr>
        <w:t xml:space="preserve"> Права и обязанности</w:t>
      </w:r>
      <w:r w:rsidR="00F26260" w:rsidRPr="006B0F79">
        <w:rPr>
          <w:b/>
        </w:rPr>
        <w:t xml:space="preserve"> сторон</w:t>
      </w:r>
    </w:p>
    <w:p w:rsidR="00F26260" w:rsidRPr="006B0F79" w:rsidRDefault="00F26260" w:rsidP="00DA4AD3">
      <w:pPr>
        <w:tabs>
          <w:tab w:val="left" w:pos="-1985"/>
        </w:tabs>
        <w:suppressAutoHyphens/>
        <w:ind w:firstLine="720"/>
        <w:jc w:val="both"/>
        <w:rPr>
          <w:b/>
        </w:rPr>
      </w:pPr>
      <w:r w:rsidRPr="006B0F79">
        <w:rPr>
          <w:b/>
        </w:rPr>
        <w:t>3.</w:t>
      </w:r>
      <w:r w:rsidR="00AF5B66" w:rsidRPr="006B0F79">
        <w:rPr>
          <w:b/>
        </w:rPr>
        <w:t>1</w:t>
      </w:r>
      <w:r w:rsidRPr="006B0F79">
        <w:rPr>
          <w:b/>
        </w:rPr>
        <w:t xml:space="preserve"> </w:t>
      </w:r>
      <w:r w:rsidR="00BF6DE1" w:rsidRPr="006B0F79">
        <w:rPr>
          <w:b/>
        </w:rPr>
        <w:t>Подрядчик</w:t>
      </w:r>
      <w:r w:rsidRPr="006B0F79">
        <w:rPr>
          <w:b/>
        </w:rPr>
        <w:t xml:space="preserve"> обяз</w:t>
      </w:r>
      <w:r w:rsidR="005732D9" w:rsidRPr="006B0F79">
        <w:rPr>
          <w:b/>
        </w:rPr>
        <w:t>уется</w:t>
      </w:r>
      <w:r w:rsidRPr="006B0F79">
        <w:rPr>
          <w:b/>
        </w:rPr>
        <w:t>:</w:t>
      </w:r>
    </w:p>
    <w:p w:rsidR="00BC6C7C" w:rsidRPr="006B0F79" w:rsidRDefault="00BC6C7C" w:rsidP="00DA4AD3">
      <w:pPr>
        <w:tabs>
          <w:tab w:val="left" w:pos="-1985"/>
        </w:tabs>
        <w:suppressAutoHyphens/>
        <w:ind w:firstLine="709"/>
        <w:jc w:val="both"/>
      </w:pPr>
      <w:r w:rsidRPr="006B0F79">
        <w:t xml:space="preserve">1) </w:t>
      </w:r>
      <w:r w:rsidR="004E0C1F" w:rsidRPr="006B0F79">
        <w:t>выполнить</w:t>
      </w:r>
      <w:r w:rsidRPr="006B0F79">
        <w:t xml:space="preserve"> </w:t>
      </w:r>
      <w:r w:rsidR="00BF6DE1" w:rsidRPr="006B0F79">
        <w:t>работы</w:t>
      </w:r>
      <w:r w:rsidRPr="006B0F79">
        <w:t xml:space="preserve"> по настоящему Договору с долей  местного содержания согласно гарантийному обязательству в размере  _________% (данный подпункт применяется в случае наличия такого обязательства)</w:t>
      </w:r>
      <w:r w:rsidR="002F35BA" w:rsidRPr="006B0F79">
        <w:t>;</w:t>
      </w:r>
    </w:p>
    <w:p w:rsidR="00F26260" w:rsidRPr="006B0F79" w:rsidRDefault="00FF5BD2" w:rsidP="00DA4AD3">
      <w:pPr>
        <w:pStyle w:val="a5"/>
        <w:tabs>
          <w:tab w:val="left" w:pos="1134"/>
        </w:tabs>
        <w:ind w:firstLine="709"/>
        <w:rPr>
          <w:rFonts w:ascii="Times New Roman" w:hAnsi="Times New Roman"/>
          <w:color w:val="auto"/>
          <w:sz w:val="24"/>
          <w:szCs w:val="24"/>
        </w:rPr>
      </w:pPr>
      <w:r w:rsidRPr="006B0F79">
        <w:rPr>
          <w:rFonts w:ascii="Times New Roman" w:hAnsi="Times New Roman"/>
          <w:color w:val="auto"/>
          <w:sz w:val="24"/>
          <w:szCs w:val="24"/>
        </w:rPr>
        <w:t>2</w:t>
      </w:r>
      <w:r w:rsidR="00F26260" w:rsidRPr="006B0F79">
        <w:rPr>
          <w:rFonts w:ascii="Times New Roman" w:hAnsi="Times New Roman"/>
          <w:color w:val="auto"/>
          <w:sz w:val="24"/>
          <w:szCs w:val="24"/>
        </w:rPr>
        <w:t xml:space="preserve">) надлежащим образом и в указанные в настоящем Договоре сроки </w:t>
      </w:r>
      <w:r w:rsidR="002670C7" w:rsidRPr="006B0F79">
        <w:rPr>
          <w:rFonts w:ascii="Times New Roman" w:hAnsi="Times New Roman"/>
          <w:color w:val="auto"/>
          <w:sz w:val="24"/>
          <w:szCs w:val="24"/>
        </w:rPr>
        <w:t xml:space="preserve">выполнять </w:t>
      </w:r>
      <w:r w:rsidR="00F26260" w:rsidRPr="006B0F79">
        <w:rPr>
          <w:rFonts w:ascii="Times New Roman" w:hAnsi="Times New Roman"/>
          <w:color w:val="auto"/>
          <w:sz w:val="24"/>
          <w:szCs w:val="24"/>
        </w:rPr>
        <w:t xml:space="preserve">в полном объеме </w:t>
      </w:r>
      <w:r w:rsidR="00A657B0" w:rsidRPr="006B0F79">
        <w:rPr>
          <w:rFonts w:ascii="Times New Roman" w:hAnsi="Times New Roman"/>
          <w:color w:val="auto"/>
          <w:sz w:val="24"/>
          <w:szCs w:val="24"/>
        </w:rPr>
        <w:t xml:space="preserve">с высоким качеством </w:t>
      </w:r>
      <w:r w:rsidR="00BF6DE1" w:rsidRPr="006B0F79">
        <w:rPr>
          <w:rFonts w:ascii="Times New Roman" w:hAnsi="Times New Roman"/>
          <w:color w:val="auto"/>
          <w:sz w:val="24"/>
          <w:szCs w:val="24"/>
        </w:rPr>
        <w:t>работы</w:t>
      </w:r>
      <w:r w:rsidR="00F26260" w:rsidRPr="006B0F79">
        <w:rPr>
          <w:rFonts w:ascii="Times New Roman" w:hAnsi="Times New Roman"/>
          <w:color w:val="auto"/>
          <w:sz w:val="24"/>
          <w:szCs w:val="24"/>
        </w:rPr>
        <w:t>, согласно и в соответствии с</w:t>
      </w:r>
      <w:r w:rsidR="00E5488B" w:rsidRPr="006B0F79">
        <w:rPr>
          <w:rFonts w:ascii="Times New Roman" w:hAnsi="Times New Roman"/>
          <w:color w:val="auto"/>
          <w:sz w:val="24"/>
          <w:szCs w:val="24"/>
        </w:rPr>
        <w:t xml:space="preserve"> технической спецификацией</w:t>
      </w:r>
      <w:r w:rsidR="00E67348" w:rsidRPr="006B0F79">
        <w:rPr>
          <w:rFonts w:ascii="Times New Roman" w:hAnsi="Times New Roman"/>
          <w:color w:val="auto"/>
          <w:sz w:val="24"/>
          <w:szCs w:val="24"/>
        </w:rPr>
        <w:t xml:space="preserve"> (п</w:t>
      </w:r>
      <w:r w:rsidR="00E5488B" w:rsidRPr="006B0F79">
        <w:rPr>
          <w:rFonts w:ascii="Times New Roman" w:hAnsi="Times New Roman"/>
          <w:color w:val="auto"/>
          <w:sz w:val="24"/>
          <w:szCs w:val="24"/>
        </w:rPr>
        <w:t>риложение 1) и</w:t>
      </w:r>
      <w:r w:rsidR="00F26260" w:rsidRPr="006B0F79">
        <w:rPr>
          <w:rFonts w:ascii="Times New Roman" w:hAnsi="Times New Roman"/>
          <w:color w:val="auto"/>
          <w:sz w:val="24"/>
          <w:szCs w:val="24"/>
        </w:rPr>
        <w:t xml:space="preserve"> перечнем закупаемых </w:t>
      </w:r>
      <w:r w:rsidR="00BF6DE1" w:rsidRPr="006B0F79">
        <w:rPr>
          <w:rFonts w:ascii="Times New Roman" w:hAnsi="Times New Roman"/>
          <w:color w:val="auto"/>
          <w:sz w:val="24"/>
          <w:szCs w:val="24"/>
        </w:rPr>
        <w:t>работ</w:t>
      </w:r>
      <w:r w:rsidR="00E67348" w:rsidRPr="006B0F79">
        <w:rPr>
          <w:rFonts w:ascii="Times New Roman" w:hAnsi="Times New Roman"/>
          <w:color w:val="auto"/>
          <w:sz w:val="24"/>
          <w:szCs w:val="24"/>
        </w:rPr>
        <w:t xml:space="preserve"> (п</w:t>
      </w:r>
      <w:r w:rsidR="00F26260" w:rsidRPr="006B0F79">
        <w:rPr>
          <w:rFonts w:ascii="Times New Roman" w:hAnsi="Times New Roman"/>
          <w:color w:val="auto"/>
          <w:sz w:val="24"/>
          <w:szCs w:val="24"/>
        </w:rPr>
        <w:t xml:space="preserve">риложение </w:t>
      </w:r>
      <w:r w:rsidR="00A8569D" w:rsidRPr="006B0F79">
        <w:rPr>
          <w:rFonts w:ascii="Times New Roman" w:hAnsi="Times New Roman"/>
          <w:color w:val="auto"/>
          <w:sz w:val="24"/>
          <w:szCs w:val="24"/>
        </w:rPr>
        <w:t>2</w:t>
      </w:r>
      <w:r w:rsidR="00F26260" w:rsidRPr="006B0F79">
        <w:rPr>
          <w:rFonts w:ascii="Times New Roman" w:hAnsi="Times New Roman"/>
          <w:color w:val="auto"/>
          <w:sz w:val="24"/>
          <w:szCs w:val="24"/>
        </w:rPr>
        <w:t>)</w:t>
      </w:r>
      <w:r w:rsidR="002D15E2" w:rsidRPr="006B0F79">
        <w:rPr>
          <w:rFonts w:ascii="Times New Roman" w:hAnsi="Times New Roman"/>
          <w:color w:val="auto"/>
          <w:sz w:val="24"/>
          <w:szCs w:val="24"/>
        </w:rPr>
        <w:t>;</w:t>
      </w:r>
    </w:p>
    <w:p w:rsidR="00F26260" w:rsidRPr="006B0F79" w:rsidRDefault="00FF5BD2" w:rsidP="00DA4AD3">
      <w:pPr>
        <w:tabs>
          <w:tab w:val="left" w:pos="-1985"/>
        </w:tabs>
        <w:suppressAutoHyphens/>
        <w:ind w:firstLine="709"/>
        <w:jc w:val="both"/>
      </w:pPr>
      <w:r w:rsidRPr="006B0F79">
        <w:t>3</w:t>
      </w:r>
      <w:r w:rsidR="00A657B0" w:rsidRPr="006B0F79">
        <w:t>)</w:t>
      </w:r>
      <w:r w:rsidR="003805EA" w:rsidRPr="006B0F79">
        <w:t xml:space="preserve"> </w:t>
      </w:r>
      <w:r w:rsidR="002670C7" w:rsidRPr="006B0F79">
        <w:t>о</w:t>
      </w:r>
      <w:r w:rsidR="003805EA" w:rsidRPr="006B0F79">
        <w:t xml:space="preserve">беспечивать содержание </w:t>
      </w:r>
      <w:r w:rsidR="002146D4" w:rsidRPr="006B0F79">
        <w:t xml:space="preserve">мини </w:t>
      </w:r>
      <w:r w:rsidR="003805EA" w:rsidRPr="006B0F79">
        <w:t>АТС на объектах Заказчика в исправном и работоспособном состоянии</w:t>
      </w:r>
      <w:r w:rsidR="002F35BA" w:rsidRPr="006B0F79">
        <w:t>;</w:t>
      </w:r>
    </w:p>
    <w:p w:rsidR="000549BD" w:rsidRPr="006B0F79" w:rsidRDefault="002670C7" w:rsidP="00CA3867">
      <w:pPr>
        <w:tabs>
          <w:tab w:val="left" w:pos="-1985"/>
        </w:tabs>
        <w:suppressAutoHyphens/>
        <w:ind w:firstLine="709"/>
        <w:jc w:val="both"/>
        <w:rPr>
          <w:strike/>
        </w:rPr>
      </w:pPr>
      <w:r w:rsidRPr="006B0F79">
        <w:t xml:space="preserve">4) выполнять </w:t>
      </w:r>
      <w:r w:rsidR="008273C7" w:rsidRPr="006B0F79">
        <w:t>ежемесячн</w:t>
      </w:r>
      <w:r w:rsidR="00FA0A4E" w:rsidRPr="006B0F79">
        <w:t>о</w:t>
      </w:r>
      <w:r w:rsidR="008273C7" w:rsidRPr="006B0F79">
        <w:t xml:space="preserve"> </w:t>
      </w:r>
      <w:r w:rsidRPr="006B0F79">
        <w:t xml:space="preserve">работы по техническому обслуживанию </w:t>
      </w:r>
      <w:r w:rsidR="001319DA" w:rsidRPr="006B0F79">
        <w:t xml:space="preserve">и профилактическим работам </w:t>
      </w:r>
      <w:r w:rsidRPr="006B0F79">
        <w:t xml:space="preserve">мини АТС, согласно графику </w:t>
      </w:r>
      <w:r w:rsidR="00A23E92" w:rsidRPr="006B0F79">
        <w:t>провед</w:t>
      </w:r>
      <w:r w:rsidR="000549BD" w:rsidRPr="006B0F79">
        <w:t>ения работ (приложение</w:t>
      </w:r>
      <w:r w:rsidR="00E67348" w:rsidRPr="006B0F79">
        <w:t xml:space="preserve"> 3</w:t>
      </w:r>
      <w:r w:rsidR="000549BD" w:rsidRPr="006B0F79">
        <w:t>)</w:t>
      </w:r>
      <w:r w:rsidR="00CA3867" w:rsidRPr="006B0F79">
        <w:t>;</w:t>
      </w:r>
    </w:p>
    <w:p w:rsidR="002670C7" w:rsidRPr="006B0F79" w:rsidRDefault="00253C92" w:rsidP="00DA4AD3">
      <w:pPr>
        <w:tabs>
          <w:tab w:val="left" w:pos="-1985"/>
        </w:tabs>
        <w:suppressAutoHyphens/>
        <w:ind w:firstLine="709"/>
        <w:jc w:val="both"/>
      </w:pPr>
      <w:r w:rsidRPr="006B0F79">
        <w:t xml:space="preserve">5) </w:t>
      </w:r>
      <w:r w:rsidR="00715BD5" w:rsidRPr="006B0F79">
        <w:t>оказывать методическую и консультационную поддержку по возможностям мини АТС по телефону: ______________ (</w:t>
      </w:r>
      <w:proofErr w:type="spellStart"/>
      <w:r w:rsidR="00715BD5" w:rsidRPr="006B0F79">
        <w:t>вн</w:t>
      </w:r>
      <w:proofErr w:type="spellEnd"/>
      <w:r w:rsidR="00715BD5" w:rsidRPr="006B0F79">
        <w:t>. ____) в течение рабочего дня с _______ до _______. Информировать Заказчика о выходе официальных релизов программного обеспечения;</w:t>
      </w:r>
    </w:p>
    <w:p w:rsidR="001D0AB0" w:rsidRPr="006B0F79" w:rsidRDefault="00253C92" w:rsidP="00DA4AD3">
      <w:pPr>
        <w:ind w:firstLine="709"/>
        <w:jc w:val="both"/>
      </w:pPr>
      <w:r w:rsidRPr="006B0F79">
        <w:t xml:space="preserve">6) </w:t>
      </w:r>
      <w:r w:rsidR="001D0AB0" w:rsidRPr="006B0F79">
        <w:t>на период технического обслуживания обеспечивать наличие «горячего резерва» на складе, для обеспечения оперативной замены вышедшего из строя оборудования Заказчика</w:t>
      </w:r>
      <w:r w:rsidR="002F35BA" w:rsidRPr="006B0F79">
        <w:t>;</w:t>
      </w:r>
      <w:r w:rsidR="001D0AB0" w:rsidRPr="006B0F79">
        <w:t xml:space="preserve"> </w:t>
      </w:r>
    </w:p>
    <w:p w:rsidR="001D0AB0" w:rsidRPr="006B0F79" w:rsidRDefault="00253C92" w:rsidP="00DA4AD3">
      <w:pPr>
        <w:tabs>
          <w:tab w:val="left" w:pos="-1985"/>
        </w:tabs>
        <w:suppressAutoHyphens/>
        <w:ind w:firstLine="709"/>
        <w:jc w:val="both"/>
      </w:pPr>
      <w:r w:rsidRPr="006B0F79">
        <w:t xml:space="preserve">7) </w:t>
      </w:r>
      <w:r w:rsidR="00276415" w:rsidRPr="006B0F79">
        <w:t xml:space="preserve">иметь в </w:t>
      </w:r>
      <w:r w:rsidR="0029289C" w:rsidRPr="006B0F79">
        <w:t>н</w:t>
      </w:r>
      <w:r w:rsidR="00276415" w:rsidRPr="006B0F79">
        <w:t>аличии</w:t>
      </w:r>
      <w:r w:rsidR="001D0AB0" w:rsidRPr="006B0F79">
        <w:t xml:space="preserve"> </w:t>
      </w:r>
      <w:r w:rsidR="00276415" w:rsidRPr="006B0F79">
        <w:t>службу</w:t>
      </w:r>
      <w:r w:rsidR="001D0AB0" w:rsidRPr="006B0F79">
        <w:t xml:space="preserve"> технической поддержки и сертифицированных специалистов </w:t>
      </w:r>
      <w:proofErr w:type="spellStart"/>
      <w:r w:rsidR="001D0AB0" w:rsidRPr="006B0F79">
        <w:t>Panasonic</w:t>
      </w:r>
      <w:proofErr w:type="spellEnd"/>
      <w:r w:rsidR="001D0AB0" w:rsidRPr="006B0F79">
        <w:t xml:space="preserve"> для выполнения работ</w:t>
      </w:r>
      <w:r w:rsidR="00276415" w:rsidRPr="006B0F79">
        <w:t xml:space="preserve"> определенных настоящим Договором</w:t>
      </w:r>
      <w:r w:rsidR="002F35BA" w:rsidRPr="006B0F79">
        <w:t>;</w:t>
      </w:r>
    </w:p>
    <w:p w:rsidR="006A2D6A" w:rsidRPr="006B0F79" w:rsidRDefault="00253C92" w:rsidP="00DA4AD3">
      <w:pPr>
        <w:tabs>
          <w:tab w:val="left" w:pos="-1985"/>
        </w:tabs>
        <w:suppressAutoHyphens/>
        <w:ind w:firstLine="709"/>
        <w:jc w:val="both"/>
      </w:pPr>
      <w:r w:rsidRPr="006B0F79">
        <w:t xml:space="preserve">8) </w:t>
      </w:r>
      <w:r w:rsidR="001319DA" w:rsidRPr="006B0F79">
        <w:t>ежеквартально</w:t>
      </w:r>
      <w:r w:rsidR="006A2D6A" w:rsidRPr="006B0F79">
        <w:t xml:space="preserve"> по факту выполненных работ предоставлять акты выполненных работ по техническому обслуживанию и замене запасных частей вместе с контрольным(и) листом(и) выполнения работ с подтверждающими подписями о приемке и качестве выполненных работ представителями Заказчика, в чьем административном подчинении находится обслуживаемая мини АТС по форме, </w:t>
      </w:r>
      <w:r w:rsidR="0058105B" w:rsidRPr="006B0F79">
        <w:t>согласно п</w:t>
      </w:r>
      <w:r w:rsidR="006A2D6A" w:rsidRPr="006B0F79">
        <w:t xml:space="preserve">риложению </w:t>
      </w:r>
      <w:r w:rsidR="00E67348" w:rsidRPr="006B0F79">
        <w:t>4</w:t>
      </w:r>
      <w:r w:rsidR="00554BFC" w:rsidRPr="006B0F79">
        <w:t xml:space="preserve"> к настоящему Д</w:t>
      </w:r>
      <w:r w:rsidR="006A2D6A" w:rsidRPr="006B0F79">
        <w:t>оговору. Контрольный лист должен содержать в себе подробную информацию о перечне выполненных мероприятиях на оборудовании;</w:t>
      </w:r>
    </w:p>
    <w:p w:rsidR="00255C1A" w:rsidRPr="006B0F79" w:rsidRDefault="00253C92" w:rsidP="00DA4AD3">
      <w:pPr>
        <w:tabs>
          <w:tab w:val="left" w:pos="-1985"/>
        </w:tabs>
        <w:suppressAutoHyphens/>
        <w:ind w:firstLine="709"/>
        <w:jc w:val="both"/>
      </w:pPr>
      <w:r w:rsidRPr="006B0F79">
        <w:t>9)</w:t>
      </w:r>
      <w:r w:rsidR="00255C1A" w:rsidRPr="006B0F79">
        <w:t xml:space="preserve"> </w:t>
      </w:r>
      <w:r w:rsidR="00E67348" w:rsidRPr="006B0F79">
        <w:t>в</w:t>
      </w:r>
      <w:r w:rsidR="00255C1A" w:rsidRPr="006B0F79">
        <w:t xml:space="preserve"> случае единовременного выхода из строя более одного наименования запасной части, срок замены запасных частей на второй и более мини АТС оговаривается с Заказчиком дополнительно</w:t>
      </w:r>
      <w:r w:rsidR="002F35BA" w:rsidRPr="006B0F79">
        <w:t>;</w:t>
      </w:r>
    </w:p>
    <w:p w:rsidR="00D22AE5" w:rsidRPr="006B0F79" w:rsidRDefault="00CA3867" w:rsidP="00CA3867">
      <w:pPr>
        <w:tabs>
          <w:tab w:val="left" w:pos="-1985"/>
        </w:tabs>
        <w:suppressAutoHyphens/>
        <w:jc w:val="both"/>
      </w:pPr>
      <w:r w:rsidRPr="006B0F79">
        <w:t xml:space="preserve">           </w:t>
      </w:r>
      <w:r w:rsidR="00253C92" w:rsidRPr="006B0F79">
        <w:t xml:space="preserve">10) </w:t>
      </w:r>
      <w:r w:rsidR="00D22AE5" w:rsidRPr="006B0F79">
        <w:t>при необходимости производить восстановительные работы существующей кабельной системы на абонентских линиях, по предварительному согласованию с Заказчиком. Объем выполняемых работ не должен превышать 3 (трёх) рабочих часов. Расходные материалы предоставляются Заказчиком;</w:t>
      </w:r>
    </w:p>
    <w:p w:rsidR="00F26260" w:rsidRPr="006B0F79" w:rsidRDefault="00253C92" w:rsidP="00DA4AD3">
      <w:pPr>
        <w:tabs>
          <w:tab w:val="left" w:pos="-1985"/>
        </w:tabs>
        <w:suppressAutoHyphens/>
        <w:ind w:firstLine="709"/>
        <w:jc w:val="both"/>
      </w:pPr>
      <w:r w:rsidRPr="006B0F79">
        <w:t xml:space="preserve">11) </w:t>
      </w:r>
      <w:r w:rsidR="00F26260" w:rsidRPr="006B0F79">
        <w:t xml:space="preserve">во время </w:t>
      </w:r>
      <w:r w:rsidR="00BF6DE1" w:rsidRPr="006B0F79">
        <w:t>выполнен</w:t>
      </w:r>
      <w:r w:rsidR="00F26260" w:rsidRPr="006B0F79">
        <w:t xml:space="preserve">ия </w:t>
      </w:r>
      <w:r w:rsidR="00BF6DE1" w:rsidRPr="006B0F79">
        <w:t>работ</w:t>
      </w:r>
      <w:r w:rsidR="00F26260" w:rsidRPr="006B0F79">
        <w:t xml:space="preserve"> обеспечить на объектах соблюдение правил техники безопасности, техники эксплуатации, пожарной безопасности и </w:t>
      </w:r>
      <w:proofErr w:type="spellStart"/>
      <w:r w:rsidR="00F26260" w:rsidRPr="006B0F79">
        <w:t>промсанитарии</w:t>
      </w:r>
      <w:proofErr w:type="spellEnd"/>
      <w:r w:rsidR="00F26260" w:rsidRPr="006B0F79">
        <w:t>, а также сохранность оборудования, инвентаря, механизмов и пр. Заказчика</w:t>
      </w:r>
      <w:r w:rsidR="002F35BA" w:rsidRPr="006B0F79">
        <w:t>;</w:t>
      </w:r>
    </w:p>
    <w:p w:rsidR="00F26260" w:rsidRPr="006B0F79" w:rsidRDefault="00253C92" w:rsidP="00DA4AD3">
      <w:pPr>
        <w:tabs>
          <w:tab w:val="left" w:pos="-1985"/>
        </w:tabs>
        <w:suppressAutoHyphens/>
        <w:ind w:firstLine="709"/>
        <w:jc w:val="both"/>
      </w:pPr>
      <w:r w:rsidRPr="006B0F79">
        <w:lastRenderedPageBreak/>
        <w:t xml:space="preserve">12) </w:t>
      </w:r>
      <w:r w:rsidR="00F26260" w:rsidRPr="006B0F79">
        <w:t xml:space="preserve">сообщать Заказчику, по его письменному требованию, все сведения о ходе выполнения </w:t>
      </w:r>
      <w:r w:rsidR="00BF6DE1" w:rsidRPr="006B0F79">
        <w:t>работ</w:t>
      </w:r>
      <w:r w:rsidR="00F26260" w:rsidRPr="006B0F79">
        <w:t>, а также в случае необходимости представлять Заказчику подробный отчет</w:t>
      </w:r>
      <w:r w:rsidR="009D433B" w:rsidRPr="006B0F79">
        <w:t>;</w:t>
      </w:r>
    </w:p>
    <w:p w:rsidR="00F26260" w:rsidRPr="006B0F79" w:rsidRDefault="00253C92" w:rsidP="00DA4AD3">
      <w:pPr>
        <w:tabs>
          <w:tab w:val="left" w:pos="-1985"/>
        </w:tabs>
        <w:suppressAutoHyphens/>
        <w:ind w:firstLine="709"/>
        <w:jc w:val="both"/>
      </w:pPr>
      <w:r w:rsidRPr="006B0F79">
        <w:t xml:space="preserve">13) </w:t>
      </w:r>
      <w:r w:rsidR="00F26260" w:rsidRPr="006B0F79">
        <w:t xml:space="preserve">выполнять все сопутствующие </w:t>
      </w:r>
      <w:r w:rsidR="00BF6DE1" w:rsidRPr="006B0F79">
        <w:t>работы</w:t>
      </w:r>
      <w:r w:rsidR="00F26260" w:rsidRPr="006B0F79">
        <w:t xml:space="preserve"> необходимые для исполнения обязательств по Договору</w:t>
      </w:r>
      <w:r w:rsidR="009D433B" w:rsidRPr="006B0F79">
        <w:t>;</w:t>
      </w:r>
    </w:p>
    <w:p w:rsidR="00F26260" w:rsidRPr="006B0F79" w:rsidRDefault="00253C92" w:rsidP="00DA4AD3">
      <w:pPr>
        <w:pStyle w:val="a5"/>
        <w:tabs>
          <w:tab w:val="num" w:pos="840"/>
        </w:tabs>
        <w:ind w:firstLine="709"/>
        <w:rPr>
          <w:rFonts w:ascii="Times New Roman" w:hAnsi="Times New Roman"/>
          <w:color w:val="auto"/>
          <w:sz w:val="24"/>
          <w:szCs w:val="24"/>
        </w:rPr>
      </w:pPr>
      <w:r w:rsidRPr="006B0F79">
        <w:rPr>
          <w:rFonts w:ascii="Times New Roman" w:hAnsi="Times New Roman"/>
          <w:color w:val="auto"/>
          <w:sz w:val="24"/>
          <w:szCs w:val="24"/>
        </w:rPr>
        <w:t xml:space="preserve">14) </w:t>
      </w:r>
      <w:r w:rsidR="00F26260" w:rsidRPr="006B0F79">
        <w:rPr>
          <w:rFonts w:ascii="Times New Roman" w:hAnsi="Times New Roman"/>
          <w:color w:val="auto"/>
          <w:sz w:val="24"/>
          <w:szCs w:val="24"/>
        </w:rPr>
        <w:t xml:space="preserve">предупредить Заказчика о возможных неблагоприятных последствиях, а также иных обстоятельствах, которые грозят надлежащему </w:t>
      </w:r>
      <w:r w:rsidR="00BF6DE1" w:rsidRPr="006B0F79">
        <w:rPr>
          <w:rFonts w:ascii="Times New Roman" w:hAnsi="Times New Roman"/>
          <w:color w:val="auto"/>
          <w:sz w:val="24"/>
          <w:szCs w:val="24"/>
        </w:rPr>
        <w:t>выполнен</w:t>
      </w:r>
      <w:r w:rsidR="00F26260" w:rsidRPr="006B0F79">
        <w:rPr>
          <w:rFonts w:ascii="Times New Roman" w:hAnsi="Times New Roman"/>
          <w:color w:val="auto"/>
          <w:sz w:val="24"/>
          <w:szCs w:val="24"/>
        </w:rPr>
        <w:t xml:space="preserve">ию </w:t>
      </w:r>
      <w:r w:rsidR="00BF6DE1" w:rsidRPr="006B0F79">
        <w:rPr>
          <w:rFonts w:ascii="Times New Roman" w:hAnsi="Times New Roman"/>
          <w:color w:val="auto"/>
          <w:sz w:val="24"/>
          <w:szCs w:val="24"/>
        </w:rPr>
        <w:t>работ</w:t>
      </w:r>
      <w:r w:rsidR="00F26260" w:rsidRPr="006B0F79">
        <w:rPr>
          <w:rFonts w:ascii="Times New Roman" w:hAnsi="Times New Roman"/>
          <w:color w:val="auto"/>
          <w:sz w:val="24"/>
          <w:szCs w:val="24"/>
        </w:rPr>
        <w:t xml:space="preserve"> по настоящему Договору, либо создают невозможность завершения их в срок. Все непредвиденные обстоятельства, препятствующие своевременному и надлежащему </w:t>
      </w:r>
      <w:r w:rsidR="00BF6DE1" w:rsidRPr="006B0F79">
        <w:rPr>
          <w:rFonts w:ascii="Times New Roman" w:hAnsi="Times New Roman"/>
          <w:color w:val="auto"/>
          <w:sz w:val="24"/>
          <w:szCs w:val="24"/>
        </w:rPr>
        <w:t>выполнен</w:t>
      </w:r>
      <w:r w:rsidR="00F26260" w:rsidRPr="006B0F79">
        <w:rPr>
          <w:rFonts w:ascii="Times New Roman" w:hAnsi="Times New Roman"/>
          <w:color w:val="auto"/>
          <w:sz w:val="24"/>
          <w:szCs w:val="24"/>
        </w:rPr>
        <w:t xml:space="preserve">ию </w:t>
      </w:r>
      <w:r w:rsidR="00BF6DE1" w:rsidRPr="006B0F79">
        <w:rPr>
          <w:rFonts w:ascii="Times New Roman" w:hAnsi="Times New Roman"/>
          <w:color w:val="auto"/>
          <w:sz w:val="24"/>
          <w:szCs w:val="24"/>
        </w:rPr>
        <w:t>работ</w:t>
      </w:r>
      <w:r w:rsidR="00F26260" w:rsidRPr="006B0F79">
        <w:rPr>
          <w:rFonts w:ascii="Times New Roman" w:hAnsi="Times New Roman"/>
          <w:color w:val="auto"/>
          <w:sz w:val="24"/>
          <w:szCs w:val="24"/>
        </w:rPr>
        <w:t xml:space="preserve"> со стороны </w:t>
      </w:r>
      <w:r w:rsidR="00BF6DE1" w:rsidRPr="006B0F79">
        <w:rPr>
          <w:rFonts w:ascii="Times New Roman" w:hAnsi="Times New Roman"/>
          <w:color w:val="auto"/>
          <w:sz w:val="24"/>
          <w:szCs w:val="24"/>
        </w:rPr>
        <w:t>Подрядчик</w:t>
      </w:r>
      <w:r w:rsidR="00F26260" w:rsidRPr="006B0F79">
        <w:rPr>
          <w:rFonts w:ascii="Times New Roman" w:hAnsi="Times New Roman"/>
          <w:color w:val="auto"/>
          <w:sz w:val="24"/>
          <w:szCs w:val="24"/>
        </w:rPr>
        <w:t xml:space="preserve">а, оговариваются путем оформления протокола, с указанием возможных переносов срока </w:t>
      </w:r>
      <w:r w:rsidR="00BF6DE1" w:rsidRPr="006B0F79">
        <w:rPr>
          <w:rFonts w:ascii="Times New Roman" w:hAnsi="Times New Roman"/>
          <w:color w:val="auto"/>
          <w:sz w:val="24"/>
          <w:szCs w:val="24"/>
        </w:rPr>
        <w:t>выполнен</w:t>
      </w:r>
      <w:r w:rsidR="00F26260"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00F26260" w:rsidRPr="006B0F79">
        <w:rPr>
          <w:rFonts w:ascii="Times New Roman" w:hAnsi="Times New Roman"/>
          <w:color w:val="auto"/>
          <w:sz w:val="24"/>
          <w:szCs w:val="24"/>
        </w:rPr>
        <w:t xml:space="preserve">, не увеличивая общий срок </w:t>
      </w:r>
      <w:r w:rsidR="00BF6DE1" w:rsidRPr="006B0F79">
        <w:rPr>
          <w:rFonts w:ascii="Times New Roman" w:hAnsi="Times New Roman"/>
          <w:color w:val="auto"/>
          <w:sz w:val="24"/>
          <w:szCs w:val="24"/>
        </w:rPr>
        <w:t>выполнен</w:t>
      </w:r>
      <w:r w:rsidR="00F26260"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00F26260" w:rsidRPr="006B0F79">
        <w:rPr>
          <w:rFonts w:ascii="Times New Roman" w:hAnsi="Times New Roman"/>
          <w:color w:val="auto"/>
          <w:sz w:val="24"/>
          <w:szCs w:val="24"/>
        </w:rPr>
        <w:t xml:space="preserve"> по Договору</w:t>
      </w:r>
      <w:r w:rsidR="009D433B" w:rsidRPr="006B0F79">
        <w:rPr>
          <w:rFonts w:ascii="Times New Roman" w:hAnsi="Times New Roman"/>
          <w:color w:val="auto"/>
          <w:sz w:val="24"/>
          <w:szCs w:val="24"/>
        </w:rPr>
        <w:t>;</w:t>
      </w:r>
    </w:p>
    <w:p w:rsidR="00F62ADC" w:rsidRPr="006B0F79" w:rsidRDefault="00253C92" w:rsidP="00DA4AD3">
      <w:pPr>
        <w:pStyle w:val="a5"/>
        <w:tabs>
          <w:tab w:val="num" w:pos="840"/>
        </w:tabs>
        <w:ind w:firstLine="709"/>
        <w:rPr>
          <w:rFonts w:ascii="Times New Roman" w:hAnsi="Times New Roman"/>
          <w:color w:val="auto"/>
          <w:sz w:val="24"/>
          <w:szCs w:val="24"/>
        </w:rPr>
      </w:pPr>
      <w:r w:rsidRPr="006B0F79">
        <w:rPr>
          <w:rFonts w:ascii="Times New Roman" w:hAnsi="Times New Roman"/>
          <w:color w:val="auto"/>
          <w:sz w:val="24"/>
          <w:szCs w:val="24"/>
        </w:rPr>
        <w:t xml:space="preserve">15) </w:t>
      </w:r>
      <w:r w:rsidR="00FA68B2" w:rsidRPr="006B0F79">
        <w:rPr>
          <w:rFonts w:ascii="Times New Roman" w:hAnsi="Times New Roman"/>
          <w:color w:val="auto"/>
          <w:sz w:val="24"/>
          <w:szCs w:val="24"/>
        </w:rPr>
        <w:t xml:space="preserve">представить Заказчику </w:t>
      </w:r>
      <w:r w:rsidR="00F62ADC" w:rsidRPr="006B0F79">
        <w:rPr>
          <w:rFonts w:ascii="Times New Roman" w:hAnsi="Times New Roman"/>
          <w:color w:val="auto"/>
          <w:sz w:val="24"/>
          <w:szCs w:val="24"/>
        </w:rPr>
        <w:t xml:space="preserve">по окончании исполнения </w:t>
      </w:r>
      <w:r w:rsidR="00BF6DE1" w:rsidRPr="006B0F79">
        <w:rPr>
          <w:rFonts w:ascii="Times New Roman" w:hAnsi="Times New Roman"/>
          <w:color w:val="auto"/>
          <w:sz w:val="24"/>
          <w:szCs w:val="24"/>
        </w:rPr>
        <w:t>работ</w:t>
      </w:r>
      <w:r w:rsidR="00F62ADC" w:rsidRPr="006B0F79">
        <w:rPr>
          <w:rFonts w:ascii="Times New Roman" w:hAnsi="Times New Roman"/>
          <w:color w:val="auto"/>
          <w:sz w:val="24"/>
          <w:szCs w:val="24"/>
        </w:rPr>
        <w:t xml:space="preserve"> по настоящему </w:t>
      </w:r>
      <w:r w:rsidR="00FA68B2" w:rsidRPr="006B0F79">
        <w:rPr>
          <w:rFonts w:ascii="Times New Roman" w:hAnsi="Times New Roman"/>
          <w:color w:val="auto"/>
          <w:sz w:val="24"/>
          <w:szCs w:val="24"/>
        </w:rPr>
        <w:t xml:space="preserve">Договору до подписания акта выполненных </w:t>
      </w:r>
      <w:r w:rsidR="00BF6DE1" w:rsidRPr="006B0F79">
        <w:rPr>
          <w:rFonts w:ascii="Times New Roman" w:hAnsi="Times New Roman"/>
          <w:color w:val="auto"/>
          <w:sz w:val="24"/>
          <w:szCs w:val="24"/>
        </w:rPr>
        <w:t>работ</w:t>
      </w:r>
      <w:r w:rsidR="00D36F2F" w:rsidRPr="006B0F79">
        <w:rPr>
          <w:rFonts w:ascii="Times New Roman" w:hAnsi="Times New Roman"/>
          <w:color w:val="auto"/>
          <w:sz w:val="24"/>
          <w:szCs w:val="24"/>
        </w:rPr>
        <w:t xml:space="preserve"> </w:t>
      </w:r>
      <w:r w:rsidR="00CE620C" w:rsidRPr="006B0F79">
        <w:rPr>
          <w:rFonts w:ascii="Times New Roman" w:hAnsi="Times New Roman"/>
          <w:color w:val="auto"/>
          <w:sz w:val="24"/>
          <w:szCs w:val="24"/>
        </w:rPr>
        <w:t xml:space="preserve">за последний </w:t>
      </w:r>
      <w:r w:rsidR="006C490C" w:rsidRPr="006B0F79">
        <w:rPr>
          <w:rFonts w:ascii="Times New Roman" w:hAnsi="Times New Roman"/>
          <w:color w:val="auto"/>
          <w:sz w:val="24"/>
          <w:szCs w:val="24"/>
        </w:rPr>
        <w:t xml:space="preserve">месяц </w:t>
      </w:r>
      <w:r w:rsidR="00FA68B2" w:rsidRPr="006B0F79">
        <w:rPr>
          <w:rFonts w:ascii="Times New Roman" w:hAnsi="Times New Roman"/>
          <w:color w:val="auto"/>
          <w:sz w:val="24"/>
          <w:szCs w:val="24"/>
        </w:rPr>
        <w:t xml:space="preserve">отчетность по </w:t>
      </w:r>
      <w:r w:rsidR="003411FF" w:rsidRPr="006B0F79">
        <w:rPr>
          <w:rFonts w:ascii="Times New Roman" w:hAnsi="Times New Roman"/>
          <w:color w:val="auto"/>
          <w:sz w:val="24"/>
          <w:szCs w:val="24"/>
        </w:rPr>
        <w:t xml:space="preserve">местному </w:t>
      </w:r>
      <w:r w:rsidR="00FA68B2" w:rsidRPr="006B0F79">
        <w:rPr>
          <w:rFonts w:ascii="Times New Roman" w:hAnsi="Times New Roman"/>
          <w:color w:val="auto"/>
          <w:sz w:val="24"/>
          <w:szCs w:val="24"/>
        </w:rPr>
        <w:t xml:space="preserve">содержанию </w:t>
      </w:r>
      <w:r w:rsidR="002F1B50" w:rsidRPr="006B0F79">
        <w:rPr>
          <w:rFonts w:ascii="Times New Roman" w:hAnsi="Times New Roman"/>
          <w:color w:val="auto"/>
          <w:sz w:val="24"/>
          <w:szCs w:val="24"/>
        </w:rPr>
        <w:t xml:space="preserve">по форме согласно </w:t>
      </w:r>
      <w:r w:rsidR="0058105B" w:rsidRPr="006B0F79">
        <w:rPr>
          <w:rFonts w:ascii="Times New Roman" w:hAnsi="Times New Roman"/>
          <w:color w:val="auto"/>
          <w:sz w:val="24"/>
          <w:szCs w:val="24"/>
        </w:rPr>
        <w:t>п</w:t>
      </w:r>
      <w:r w:rsidR="002F1B50" w:rsidRPr="006B0F79">
        <w:rPr>
          <w:rFonts w:ascii="Times New Roman" w:hAnsi="Times New Roman"/>
          <w:color w:val="auto"/>
          <w:sz w:val="24"/>
          <w:szCs w:val="24"/>
        </w:rPr>
        <w:t xml:space="preserve">риложению </w:t>
      </w:r>
      <w:r w:rsidR="00E67348" w:rsidRPr="006B0F79">
        <w:rPr>
          <w:rFonts w:ascii="Times New Roman" w:hAnsi="Times New Roman"/>
          <w:color w:val="auto"/>
          <w:sz w:val="24"/>
          <w:szCs w:val="24"/>
        </w:rPr>
        <w:t>5</w:t>
      </w:r>
      <w:r w:rsidR="002F1B50" w:rsidRPr="006B0F79">
        <w:rPr>
          <w:rFonts w:ascii="Times New Roman" w:hAnsi="Times New Roman"/>
          <w:color w:val="auto"/>
          <w:sz w:val="24"/>
          <w:szCs w:val="24"/>
        </w:rPr>
        <w:t xml:space="preserve"> к настоящему Договору </w:t>
      </w:r>
      <w:r w:rsidR="002F1B50" w:rsidRPr="006B0F79">
        <w:rPr>
          <w:rStyle w:val="s0"/>
          <w:bCs/>
          <w:color w:val="auto"/>
        </w:rPr>
        <w:t xml:space="preserve">содержащую расчет доли местного содержания, произведенный в соответствии с требованиями </w:t>
      </w:r>
      <w:r w:rsidR="002F1B50" w:rsidRPr="006B0F79">
        <w:rPr>
          <w:rFonts w:ascii="Times New Roman" w:hAnsi="Times New Roman"/>
          <w:color w:val="auto"/>
          <w:sz w:val="24"/>
          <w:szCs w:val="24"/>
        </w:rPr>
        <w:t xml:space="preserve">Единой Методики, утвержденной Постановлением Правительства Республики Казахстан </w:t>
      </w:r>
      <w:r w:rsidR="009A746B" w:rsidRPr="006B0F79">
        <w:rPr>
          <w:rFonts w:ascii="Times New Roman" w:hAnsi="Times New Roman"/>
          <w:color w:val="auto"/>
          <w:sz w:val="24"/>
          <w:szCs w:val="24"/>
        </w:rPr>
        <w:t xml:space="preserve">от 20.09.2010 года </w:t>
      </w:r>
      <w:r w:rsidR="00083873" w:rsidRPr="006B0F79">
        <w:rPr>
          <w:rFonts w:ascii="Times New Roman" w:hAnsi="Times New Roman"/>
          <w:color w:val="auto"/>
          <w:sz w:val="24"/>
          <w:szCs w:val="24"/>
        </w:rPr>
        <w:t>№</w:t>
      </w:r>
      <w:r w:rsidR="00481894" w:rsidRPr="006B0F79">
        <w:rPr>
          <w:rFonts w:ascii="Times New Roman" w:hAnsi="Times New Roman"/>
          <w:color w:val="auto"/>
          <w:sz w:val="24"/>
          <w:szCs w:val="24"/>
        </w:rPr>
        <w:t xml:space="preserve"> </w:t>
      </w:r>
      <w:r w:rsidR="00083873" w:rsidRPr="006B0F79">
        <w:rPr>
          <w:rFonts w:ascii="Times New Roman" w:hAnsi="Times New Roman"/>
          <w:color w:val="auto"/>
          <w:sz w:val="24"/>
          <w:szCs w:val="24"/>
        </w:rPr>
        <w:t xml:space="preserve">964  </w:t>
      </w:r>
      <w:r w:rsidR="00FA68B2" w:rsidRPr="006B0F79">
        <w:rPr>
          <w:rFonts w:ascii="Times New Roman" w:hAnsi="Times New Roman"/>
          <w:color w:val="auto"/>
          <w:sz w:val="24"/>
          <w:szCs w:val="24"/>
        </w:rPr>
        <w:t>с приложением копий подтверждающих документов</w:t>
      </w:r>
      <w:r w:rsidR="009D433B" w:rsidRPr="006B0F79">
        <w:rPr>
          <w:rFonts w:ascii="Times New Roman" w:hAnsi="Times New Roman"/>
          <w:color w:val="auto"/>
          <w:sz w:val="24"/>
          <w:szCs w:val="24"/>
        </w:rPr>
        <w:t>;</w:t>
      </w:r>
    </w:p>
    <w:p w:rsidR="004E0C1F" w:rsidRPr="006B0F79" w:rsidRDefault="00253C92" w:rsidP="00DA4AD3">
      <w:pPr>
        <w:pStyle w:val="a5"/>
        <w:ind w:firstLine="709"/>
        <w:rPr>
          <w:rFonts w:ascii="Times New Roman" w:hAnsi="Times New Roman"/>
          <w:color w:val="auto"/>
          <w:sz w:val="24"/>
          <w:szCs w:val="24"/>
        </w:rPr>
      </w:pPr>
      <w:r w:rsidRPr="006B0F79">
        <w:rPr>
          <w:rFonts w:ascii="Times New Roman" w:hAnsi="Times New Roman"/>
          <w:color w:val="auto"/>
          <w:sz w:val="24"/>
          <w:szCs w:val="24"/>
        </w:rPr>
        <w:t xml:space="preserve">16) </w:t>
      </w:r>
      <w:r w:rsidR="004E0C1F" w:rsidRPr="006B0F79">
        <w:rPr>
          <w:rFonts w:ascii="Times New Roman" w:hAnsi="Times New Roman"/>
          <w:color w:val="auto"/>
          <w:sz w:val="24"/>
          <w:szCs w:val="24"/>
        </w:rPr>
        <w:t>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2F35BA" w:rsidRPr="006B0F79" w:rsidRDefault="00253C92" w:rsidP="00CA3867">
      <w:pPr>
        <w:ind w:firstLine="709"/>
        <w:jc w:val="both"/>
      </w:pPr>
      <w:r w:rsidRPr="006B0F79">
        <w:t xml:space="preserve">17) </w:t>
      </w:r>
      <w:r w:rsidR="004E0C1F" w:rsidRPr="006B0F79">
        <w:t>выполнять иные требования и нести обязательства, предусмотренные настоящим Договором и законодательством Республики Казахстан.</w:t>
      </w:r>
    </w:p>
    <w:p w:rsidR="00F26260" w:rsidRPr="006B0F79" w:rsidRDefault="00F26260" w:rsidP="00DA4AD3">
      <w:pPr>
        <w:tabs>
          <w:tab w:val="left" w:pos="-1985"/>
        </w:tabs>
        <w:suppressAutoHyphens/>
        <w:ind w:firstLine="720"/>
        <w:jc w:val="both"/>
        <w:rPr>
          <w:b/>
        </w:rPr>
      </w:pPr>
      <w:r w:rsidRPr="006B0F79">
        <w:rPr>
          <w:b/>
        </w:rPr>
        <w:t>3.</w:t>
      </w:r>
      <w:r w:rsidR="00AF5B66" w:rsidRPr="006B0F79">
        <w:rPr>
          <w:b/>
        </w:rPr>
        <w:t>2</w:t>
      </w:r>
      <w:r w:rsidR="005732D9" w:rsidRPr="006B0F79">
        <w:rPr>
          <w:b/>
        </w:rPr>
        <w:t xml:space="preserve"> Заказчик обязуется</w:t>
      </w:r>
      <w:r w:rsidRPr="006B0F79">
        <w:rPr>
          <w:b/>
        </w:rPr>
        <w:t>:</w:t>
      </w:r>
    </w:p>
    <w:p w:rsidR="00F26260" w:rsidRPr="006B0F79" w:rsidRDefault="00F26260" w:rsidP="00DA4AD3">
      <w:pPr>
        <w:tabs>
          <w:tab w:val="left" w:pos="-1985"/>
        </w:tabs>
        <w:suppressAutoHyphens/>
        <w:ind w:firstLine="709"/>
        <w:jc w:val="both"/>
      </w:pPr>
      <w:r w:rsidRPr="006B0F79">
        <w:t xml:space="preserve">1) при необходимости обеспечить </w:t>
      </w:r>
      <w:r w:rsidR="00BF6DE1" w:rsidRPr="006B0F79">
        <w:t>Подрядчик</w:t>
      </w:r>
      <w:r w:rsidRPr="006B0F79">
        <w:t xml:space="preserve">у условия для </w:t>
      </w:r>
      <w:r w:rsidR="00BF6DE1" w:rsidRPr="006B0F79">
        <w:t>выполнен</w:t>
      </w:r>
      <w:r w:rsidRPr="006B0F79">
        <w:t xml:space="preserve">ия </w:t>
      </w:r>
      <w:r w:rsidR="00BF6DE1" w:rsidRPr="006B0F79">
        <w:t>работ</w:t>
      </w:r>
      <w:r w:rsidRPr="006B0F79">
        <w:t xml:space="preserve"> на объектах Заказчика</w:t>
      </w:r>
      <w:r w:rsidR="009D433B" w:rsidRPr="006B0F79">
        <w:t>;</w:t>
      </w:r>
    </w:p>
    <w:p w:rsidR="00F26260" w:rsidRPr="006B0F79" w:rsidRDefault="00F26260" w:rsidP="00DA4AD3">
      <w:pPr>
        <w:pStyle w:val="a5"/>
        <w:tabs>
          <w:tab w:val="num" w:pos="0"/>
        </w:tabs>
        <w:ind w:firstLine="709"/>
        <w:rPr>
          <w:rFonts w:ascii="Times New Roman" w:hAnsi="Times New Roman"/>
          <w:color w:val="auto"/>
          <w:sz w:val="24"/>
          <w:szCs w:val="24"/>
        </w:rPr>
      </w:pPr>
      <w:r w:rsidRPr="006B0F79">
        <w:rPr>
          <w:rFonts w:ascii="Times New Roman" w:hAnsi="Times New Roman"/>
          <w:color w:val="auto"/>
          <w:sz w:val="24"/>
          <w:szCs w:val="24"/>
        </w:rPr>
        <w:t xml:space="preserve">2) оплачивать </w:t>
      </w:r>
      <w:r w:rsidR="00BF6DE1" w:rsidRPr="006B0F79">
        <w:rPr>
          <w:rFonts w:ascii="Times New Roman" w:hAnsi="Times New Roman"/>
          <w:color w:val="auto"/>
          <w:sz w:val="24"/>
          <w:szCs w:val="24"/>
        </w:rPr>
        <w:t>работы</w:t>
      </w:r>
      <w:r w:rsidRPr="006B0F79">
        <w:rPr>
          <w:rFonts w:ascii="Times New Roman" w:hAnsi="Times New Roman"/>
          <w:color w:val="auto"/>
          <w:sz w:val="24"/>
          <w:szCs w:val="24"/>
        </w:rPr>
        <w:t xml:space="preserve">,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ные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ом в размере и в сроки, предусмотренные настоящим Договором</w:t>
      </w:r>
      <w:r w:rsidR="009D433B" w:rsidRPr="006B0F79">
        <w:rPr>
          <w:rFonts w:ascii="Times New Roman" w:hAnsi="Times New Roman"/>
          <w:color w:val="auto"/>
          <w:sz w:val="24"/>
          <w:szCs w:val="24"/>
        </w:rPr>
        <w:t>;</w:t>
      </w:r>
    </w:p>
    <w:p w:rsidR="006A2D6A" w:rsidRPr="006B0F79" w:rsidRDefault="006A2D6A" w:rsidP="00DA4AD3">
      <w:pPr>
        <w:pStyle w:val="a6"/>
        <w:ind w:firstLine="709"/>
        <w:outlineLvl w:val="0"/>
        <w:rPr>
          <w:sz w:val="24"/>
          <w:szCs w:val="24"/>
        </w:rPr>
      </w:pPr>
      <w:r w:rsidRPr="006B0F79">
        <w:rPr>
          <w:rStyle w:val="s0"/>
          <w:color w:val="auto"/>
        </w:rPr>
        <w:t xml:space="preserve">3) </w:t>
      </w:r>
      <w:r w:rsidRPr="006B0F79">
        <w:rPr>
          <w:sz w:val="24"/>
          <w:szCs w:val="24"/>
        </w:rPr>
        <w:t>назначить ответственное лицо по месту нахождения мини АТС для связи с Подрядчиком с целью оперативного решения  организационных вопросов  по техническому обслуживанию и оформлению соответствующих документов по настоящему Договору;</w:t>
      </w:r>
    </w:p>
    <w:p w:rsidR="006A2D6A" w:rsidRPr="006B0F79" w:rsidRDefault="006A2D6A" w:rsidP="00DA4AD3">
      <w:pPr>
        <w:pStyle w:val="a6"/>
        <w:ind w:firstLine="709"/>
        <w:outlineLvl w:val="0"/>
        <w:rPr>
          <w:sz w:val="24"/>
          <w:szCs w:val="24"/>
        </w:rPr>
      </w:pPr>
      <w:r w:rsidRPr="006B0F79">
        <w:rPr>
          <w:sz w:val="24"/>
          <w:szCs w:val="24"/>
        </w:rPr>
        <w:t>4) осуществлять эксплуатацию мини АТС в строгом соответствии с эксплуатационной документацией  на данную аппаратуру;</w:t>
      </w:r>
    </w:p>
    <w:p w:rsidR="006A2D6A" w:rsidRPr="006B0F79" w:rsidRDefault="006A2D6A" w:rsidP="00DA4AD3">
      <w:pPr>
        <w:pStyle w:val="a6"/>
        <w:ind w:firstLine="709"/>
        <w:outlineLvl w:val="0"/>
        <w:rPr>
          <w:sz w:val="24"/>
          <w:szCs w:val="24"/>
        </w:rPr>
      </w:pPr>
      <w:r w:rsidRPr="006B0F79">
        <w:rPr>
          <w:sz w:val="24"/>
          <w:szCs w:val="24"/>
        </w:rPr>
        <w:lastRenderedPageBreak/>
        <w:t xml:space="preserve">5) не проводить техническое обслуживание мини АТС и виды </w:t>
      </w:r>
      <w:r w:rsidR="009655AA" w:rsidRPr="006B0F79">
        <w:rPr>
          <w:sz w:val="24"/>
          <w:szCs w:val="24"/>
        </w:rPr>
        <w:t>работ</w:t>
      </w:r>
      <w:r w:rsidRPr="006B0F79">
        <w:rPr>
          <w:sz w:val="24"/>
          <w:szCs w:val="24"/>
        </w:rPr>
        <w:t>, определенные настоящим Договором, самостоятельно и не допускать посторонних лиц (кроме специалистов Подрядчика) к техническому обслуживанию мини АТС, кроме случаев оперативного программирования, не связанного с изменением общей конфигурации мини АТС;</w:t>
      </w:r>
    </w:p>
    <w:p w:rsidR="006A2D6A" w:rsidRPr="006B0F79" w:rsidRDefault="006A2D6A" w:rsidP="00DA4AD3">
      <w:pPr>
        <w:tabs>
          <w:tab w:val="left" w:pos="-1985"/>
        </w:tabs>
        <w:suppressAutoHyphens/>
        <w:ind w:firstLine="709"/>
        <w:jc w:val="both"/>
      </w:pPr>
      <w:r w:rsidRPr="006B0F79">
        <w:t>6) возместить Подрядчику стоимость расходных материалов и запасных частей,</w:t>
      </w:r>
      <w:r w:rsidR="001319DA" w:rsidRPr="006B0F79">
        <w:t xml:space="preserve"> используемых при выполнении работ</w:t>
      </w:r>
      <w:r w:rsidRPr="006B0F79">
        <w:t xml:space="preserve"> по ценам, </w:t>
      </w:r>
      <w:r w:rsidR="00E950A7" w:rsidRPr="006B0F79">
        <w:t>согласно рыночной стоимости</w:t>
      </w:r>
      <w:r w:rsidRPr="006B0F79">
        <w:t xml:space="preserve"> на момент их установки.</w:t>
      </w:r>
    </w:p>
    <w:p w:rsidR="002F35BA" w:rsidRPr="006B0F79" w:rsidRDefault="008C7E99" w:rsidP="00CA3867">
      <w:pPr>
        <w:tabs>
          <w:tab w:val="left" w:pos="-1985"/>
        </w:tabs>
        <w:suppressAutoHyphens/>
        <w:ind w:firstLine="720"/>
        <w:jc w:val="both"/>
      </w:pPr>
      <w:r w:rsidRPr="006B0F79">
        <w:t>7) в течение 5 (пяти) рабочих дней с момента предоставления Поставщиком акта выполненных работ принять работы, подписать акт выполненных работ или представить мотивированный отказ.</w:t>
      </w:r>
    </w:p>
    <w:p w:rsidR="00F26260" w:rsidRPr="006B0F79" w:rsidRDefault="00F26260" w:rsidP="00DA4AD3">
      <w:pPr>
        <w:tabs>
          <w:tab w:val="left" w:pos="-1985"/>
        </w:tabs>
        <w:suppressAutoHyphens/>
        <w:ind w:firstLine="720"/>
        <w:jc w:val="both"/>
        <w:rPr>
          <w:b/>
        </w:rPr>
      </w:pPr>
      <w:r w:rsidRPr="006B0F79">
        <w:rPr>
          <w:b/>
        </w:rPr>
        <w:t>3.3 Права Заказчика:</w:t>
      </w:r>
    </w:p>
    <w:p w:rsidR="00F26260" w:rsidRPr="006B0F79" w:rsidRDefault="00F26260" w:rsidP="00DA4AD3">
      <w:pPr>
        <w:tabs>
          <w:tab w:val="left" w:pos="-1985"/>
        </w:tabs>
        <w:suppressAutoHyphens/>
        <w:jc w:val="both"/>
      </w:pPr>
      <w:r w:rsidRPr="006B0F79">
        <w:t xml:space="preserve">1) не подписывать акт выполненных </w:t>
      </w:r>
      <w:r w:rsidR="00BF6DE1" w:rsidRPr="006B0F79">
        <w:t>работ</w:t>
      </w:r>
      <w:r w:rsidRPr="006B0F79">
        <w:t xml:space="preserve">, в случае некачественного </w:t>
      </w:r>
      <w:r w:rsidR="00BF6DE1" w:rsidRPr="006B0F79">
        <w:t>выполнен</w:t>
      </w:r>
      <w:r w:rsidRPr="006B0F79">
        <w:t xml:space="preserve">ия </w:t>
      </w:r>
      <w:r w:rsidR="00BF6DE1" w:rsidRPr="006B0F79">
        <w:t>работ</w:t>
      </w:r>
      <w:r w:rsidRPr="006B0F79">
        <w:t xml:space="preserve"> или несоответствия </w:t>
      </w:r>
      <w:r w:rsidR="00BF6DE1" w:rsidRPr="006B0F79">
        <w:t>выполнен</w:t>
      </w:r>
      <w:r w:rsidRPr="006B0F79">
        <w:t xml:space="preserve">ных </w:t>
      </w:r>
      <w:r w:rsidR="00BF6DE1" w:rsidRPr="006B0F79">
        <w:t>работ</w:t>
      </w:r>
      <w:r w:rsidRPr="006B0F79">
        <w:t xml:space="preserve"> требованиям</w:t>
      </w:r>
      <w:r w:rsidR="00F56FC5" w:rsidRPr="006B0F79">
        <w:t xml:space="preserve"> Договора</w:t>
      </w:r>
      <w:r w:rsidR="00A657B0" w:rsidRPr="006B0F79">
        <w:t xml:space="preserve">, а также не выполнения обязательств </w:t>
      </w:r>
      <w:r w:rsidR="00BF6DE1" w:rsidRPr="006B0F79">
        <w:t>Подрядчик</w:t>
      </w:r>
      <w:r w:rsidR="00A657B0" w:rsidRPr="006B0F79">
        <w:t xml:space="preserve">а определенных </w:t>
      </w:r>
      <w:proofErr w:type="spellStart"/>
      <w:r w:rsidR="00A657B0" w:rsidRPr="006B0F79">
        <w:t>пп</w:t>
      </w:r>
      <w:proofErr w:type="spellEnd"/>
      <w:r w:rsidR="00A657B0" w:rsidRPr="006B0F79">
        <w:t xml:space="preserve">. </w:t>
      </w:r>
      <w:r w:rsidR="001319DA" w:rsidRPr="006B0F79">
        <w:t>1</w:t>
      </w:r>
      <w:r w:rsidR="00CA3867" w:rsidRPr="006B0F79">
        <w:t>5</w:t>
      </w:r>
      <w:r w:rsidR="00A657B0" w:rsidRPr="006B0F79">
        <w:t>) п. 3.1 настоящего Договора</w:t>
      </w:r>
      <w:r w:rsidR="009D433B" w:rsidRPr="006B0F79">
        <w:t>;</w:t>
      </w:r>
    </w:p>
    <w:p w:rsidR="00F26260" w:rsidRPr="006B0F79" w:rsidRDefault="00F26260" w:rsidP="00DA4AD3">
      <w:pPr>
        <w:pStyle w:val="a5"/>
        <w:tabs>
          <w:tab w:val="num" w:pos="0"/>
        </w:tabs>
        <w:ind w:firstLine="0"/>
        <w:rPr>
          <w:rFonts w:ascii="Times New Roman" w:hAnsi="Times New Roman"/>
          <w:color w:val="auto"/>
          <w:sz w:val="24"/>
          <w:szCs w:val="24"/>
        </w:rPr>
      </w:pPr>
      <w:r w:rsidRPr="006B0F79">
        <w:rPr>
          <w:rFonts w:ascii="Times New Roman" w:hAnsi="Times New Roman"/>
          <w:color w:val="auto"/>
          <w:sz w:val="24"/>
          <w:szCs w:val="24"/>
        </w:rPr>
        <w:t xml:space="preserve">2) осуществлять контроль и надзор за ходом и качеством оказываемых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а также соблюдением сроков их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ия</w:t>
      </w:r>
      <w:r w:rsidR="009D433B" w:rsidRPr="006B0F79">
        <w:rPr>
          <w:rFonts w:ascii="Times New Roman" w:hAnsi="Times New Roman"/>
          <w:color w:val="auto"/>
          <w:sz w:val="24"/>
          <w:szCs w:val="24"/>
        </w:rPr>
        <w:t>;</w:t>
      </w:r>
    </w:p>
    <w:p w:rsidR="00F26260" w:rsidRPr="006B0F79" w:rsidRDefault="00F26260" w:rsidP="00DA4AD3">
      <w:pPr>
        <w:pStyle w:val="a5"/>
        <w:tabs>
          <w:tab w:val="num" w:pos="0"/>
        </w:tabs>
        <w:ind w:firstLine="0"/>
        <w:rPr>
          <w:rFonts w:ascii="Times New Roman" w:hAnsi="Times New Roman"/>
          <w:color w:val="auto"/>
          <w:sz w:val="24"/>
          <w:szCs w:val="24"/>
        </w:rPr>
      </w:pPr>
      <w:r w:rsidRPr="006B0F79">
        <w:rPr>
          <w:rFonts w:ascii="Times New Roman" w:hAnsi="Times New Roman"/>
          <w:color w:val="auto"/>
          <w:sz w:val="24"/>
          <w:szCs w:val="24"/>
        </w:rPr>
        <w:t xml:space="preserve">3) требовать приостановления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если обнаружены недостатки или снижение их качества</w:t>
      </w:r>
      <w:r w:rsidR="009D433B" w:rsidRPr="006B0F79">
        <w:rPr>
          <w:rFonts w:ascii="Times New Roman" w:hAnsi="Times New Roman"/>
          <w:color w:val="auto"/>
          <w:sz w:val="24"/>
          <w:szCs w:val="24"/>
        </w:rPr>
        <w:t>;</w:t>
      </w:r>
    </w:p>
    <w:p w:rsidR="00F26260" w:rsidRPr="006B0F79" w:rsidRDefault="00F26260" w:rsidP="00DA4AD3">
      <w:pPr>
        <w:pStyle w:val="a5"/>
        <w:tabs>
          <w:tab w:val="num" w:pos="0"/>
        </w:tabs>
        <w:ind w:firstLine="0"/>
        <w:rPr>
          <w:rFonts w:ascii="Times New Roman" w:hAnsi="Times New Roman"/>
          <w:color w:val="auto"/>
          <w:sz w:val="24"/>
          <w:szCs w:val="24"/>
        </w:rPr>
      </w:pPr>
      <w:r w:rsidRPr="006B0F79">
        <w:rPr>
          <w:rFonts w:ascii="Times New Roman" w:hAnsi="Times New Roman"/>
          <w:color w:val="auto"/>
          <w:sz w:val="24"/>
          <w:szCs w:val="24"/>
        </w:rPr>
        <w:t xml:space="preserve">4) письменно назначить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у разумный срок для устранения недостатков, если во время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стало очевидным, что </w:t>
      </w:r>
      <w:r w:rsidR="00BF6DE1" w:rsidRPr="006B0F79">
        <w:rPr>
          <w:rFonts w:ascii="Times New Roman" w:hAnsi="Times New Roman"/>
          <w:color w:val="auto"/>
          <w:sz w:val="24"/>
          <w:szCs w:val="24"/>
        </w:rPr>
        <w:t>работы</w:t>
      </w:r>
      <w:r w:rsidRPr="006B0F79">
        <w:rPr>
          <w:rFonts w:ascii="Times New Roman" w:hAnsi="Times New Roman"/>
          <w:color w:val="auto"/>
          <w:sz w:val="24"/>
          <w:szCs w:val="24"/>
        </w:rPr>
        <w:t xml:space="preserve"> не будут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ы надлежащим образом</w:t>
      </w:r>
      <w:r w:rsidR="009D433B" w:rsidRPr="006B0F79">
        <w:rPr>
          <w:rFonts w:ascii="Times New Roman" w:hAnsi="Times New Roman"/>
          <w:color w:val="auto"/>
          <w:sz w:val="24"/>
          <w:szCs w:val="24"/>
        </w:rPr>
        <w:t>;</w:t>
      </w:r>
    </w:p>
    <w:p w:rsidR="00F26260" w:rsidRPr="006B0F79" w:rsidRDefault="00F26260" w:rsidP="00DA4AD3">
      <w:pPr>
        <w:pStyle w:val="a5"/>
        <w:tabs>
          <w:tab w:val="num" w:pos="0"/>
        </w:tabs>
        <w:ind w:firstLine="0"/>
        <w:rPr>
          <w:rFonts w:ascii="Times New Roman" w:hAnsi="Times New Roman"/>
          <w:color w:val="auto"/>
          <w:sz w:val="24"/>
          <w:szCs w:val="24"/>
        </w:rPr>
      </w:pPr>
      <w:r w:rsidRPr="006B0F79">
        <w:rPr>
          <w:rFonts w:ascii="Times New Roman" w:hAnsi="Times New Roman"/>
          <w:color w:val="auto"/>
          <w:sz w:val="24"/>
          <w:szCs w:val="24"/>
        </w:rPr>
        <w:t xml:space="preserve">5) отказаться от Договора и не возмещать убытки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у, если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не принимает меры по устранению выявленных дефектов и недостатков или окончание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в срок становится не возможным</w:t>
      </w:r>
      <w:r w:rsidR="009D433B" w:rsidRPr="006B0F79">
        <w:rPr>
          <w:rFonts w:ascii="Times New Roman" w:hAnsi="Times New Roman"/>
          <w:color w:val="auto"/>
          <w:sz w:val="24"/>
          <w:szCs w:val="24"/>
        </w:rPr>
        <w:t>;</w:t>
      </w:r>
    </w:p>
    <w:p w:rsidR="0009688D" w:rsidRPr="006B0F79" w:rsidRDefault="0009688D" w:rsidP="00DA4AD3">
      <w:pPr>
        <w:tabs>
          <w:tab w:val="left" w:pos="0"/>
        </w:tabs>
        <w:ind w:left="-27"/>
        <w:jc w:val="both"/>
      </w:pPr>
      <w:r w:rsidRPr="006B0F79">
        <w:t xml:space="preserve">6) отказаться от Договора и требовать возмещения убытков в случае представления </w:t>
      </w:r>
      <w:r w:rsidR="00BF6DE1" w:rsidRPr="006B0F79">
        <w:t>Подрядчик</w:t>
      </w:r>
      <w:r w:rsidRPr="006B0F79">
        <w:t xml:space="preserve">ом недостоверной информации по доле местного содержания в </w:t>
      </w:r>
      <w:r w:rsidR="00BF6DE1" w:rsidRPr="006B0F79">
        <w:t>выполнен</w:t>
      </w:r>
      <w:r w:rsidR="000E63D8" w:rsidRPr="006B0F79">
        <w:t>ных</w:t>
      </w:r>
      <w:r w:rsidRPr="006B0F79">
        <w:t xml:space="preserve"> </w:t>
      </w:r>
      <w:r w:rsidR="00BF6DE1" w:rsidRPr="006B0F79">
        <w:t>работ</w:t>
      </w:r>
      <w:r w:rsidRPr="006B0F79">
        <w:t>ах</w:t>
      </w:r>
      <w:r w:rsidR="009D433B" w:rsidRPr="006B0F79">
        <w:t>;</w:t>
      </w:r>
      <w:r w:rsidRPr="006B0F79">
        <w:t xml:space="preserve"> </w:t>
      </w:r>
    </w:p>
    <w:p w:rsidR="00F26260" w:rsidRPr="006B0F79" w:rsidRDefault="002D15E2" w:rsidP="00DA4AD3">
      <w:pPr>
        <w:tabs>
          <w:tab w:val="left" w:pos="1134"/>
        </w:tabs>
        <w:ind w:left="-27"/>
        <w:jc w:val="both"/>
      </w:pPr>
      <w:r w:rsidRPr="006B0F79">
        <w:t>7</w:t>
      </w:r>
      <w:r w:rsidR="00F26260" w:rsidRPr="006B0F79">
        <w:t xml:space="preserve">) совершать иные действия для выполнения условий настоящего Договора, предусмотренные законодательством Республики Казахстан.  </w:t>
      </w:r>
    </w:p>
    <w:p w:rsidR="00F26260" w:rsidRPr="006B0F79" w:rsidRDefault="00F26260" w:rsidP="00DA4AD3">
      <w:pPr>
        <w:ind w:firstLine="720"/>
        <w:jc w:val="center"/>
        <w:rPr>
          <w:b/>
        </w:rPr>
      </w:pPr>
    </w:p>
    <w:p w:rsidR="006C490C" w:rsidRPr="006B0F79" w:rsidRDefault="00AF5B66" w:rsidP="00CA3867">
      <w:pPr>
        <w:ind w:firstLine="720"/>
        <w:jc w:val="center"/>
        <w:rPr>
          <w:b/>
        </w:rPr>
      </w:pPr>
      <w:r w:rsidRPr="006B0F79">
        <w:rPr>
          <w:b/>
        </w:rPr>
        <w:t>4</w:t>
      </w:r>
      <w:r w:rsidR="00F26260" w:rsidRPr="006B0F79">
        <w:rPr>
          <w:b/>
        </w:rPr>
        <w:t xml:space="preserve"> Сроки и порядок </w:t>
      </w:r>
      <w:r w:rsidR="00BF6DE1" w:rsidRPr="006B0F79">
        <w:rPr>
          <w:b/>
        </w:rPr>
        <w:t>выполнен</w:t>
      </w:r>
      <w:r w:rsidR="00F26260" w:rsidRPr="006B0F79">
        <w:rPr>
          <w:b/>
        </w:rPr>
        <w:t xml:space="preserve">ия </w:t>
      </w:r>
      <w:r w:rsidR="00BF6DE1" w:rsidRPr="006B0F79">
        <w:rPr>
          <w:b/>
        </w:rPr>
        <w:t>работ</w:t>
      </w:r>
    </w:p>
    <w:p w:rsidR="00F26260" w:rsidRPr="006B0F79" w:rsidRDefault="00F26260" w:rsidP="00DA4AD3">
      <w:pPr>
        <w:tabs>
          <w:tab w:val="left" w:pos="-1985"/>
        </w:tabs>
        <w:suppressAutoHyphens/>
        <w:ind w:firstLine="720"/>
        <w:jc w:val="both"/>
      </w:pPr>
      <w:r w:rsidRPr="006B0F79">
        <w:t xml:space="preserve">4.1 Срок </w:t>
      </w:r>
      <w:r w:rsidR="00BF6DE1" w:rsidRPr="006B0F79">
        <w:t>выполнен</w:t>
      </w:r>
      <w:r w:rsidRPr="006B0F79">
        <w:t xml:space="preserve">ия </w:t>
      </w:r>
      <w:r w:rsidR="00BF6DE1" w:rsidRPr="006B0F79">
        <w:t>работ</w:t>
      </w:r>
      <w:r w:rsidRPr="006B0F79">
        <w:t xml:space="preserve"> по Договору с </w:t>
      </w:r>
      <w:r w:rsidR="00F56FC5" w:rsidRPr="006B0F79">
        <w:t xml:space="preserve">01 января </w:t>
      </w:r>
      <w:r w:rsidRPr="006B0F79">
        <w:t>20</w:t>
      </w:r>
      <w:r w:rsidR="00194339" w:rsidRPr="006B0F79">
        <w:t>1</w:t>
      </w:r>
      <w:r w:rsidR="004E0C1F" w:rsidRPr="006B0F79">
        <w:t>5</w:t>
      </w:r>
      <w:r w:rsidR="00F56FC5" w:rsidRPr="006B0F79">
        <w:t xml:space="preserve"> года</w:t>
      </w:r>
      <w:r w:rsidRPr="006B0F79">
        <w:t xml:space="preserve"> по </w:t>
      </w:r>
      <w:r w:rsidR="00F56FC5" w:rsidRPr="006B0F79">
        <w:t xml:space="preserve">31 декабря </w:t>
      </w:r>
      <w:r w:rsidR="00194339" w:rsidRPr="006B0F79">
        <w:t>201</w:t>
      </w:r>
      <w:r w:rsidR="004E0C1F" w:rsidRPr="006B0F79">
        <w:t>5</w:t>
      </w:r>
      <w:r w:rsidR="00F56FC5" w:rsidRPr="006B0F79">
        <w:t xml:space="preserve"> года.</w:t>
      </w:r>
    </w:p>
    <w:p w:rsidR="00DD4ECF" w:rsidRPr="006B0F79" w:rsidRDefault="00DD4ECF" w:rsidP="00DA4AD3">
      <w:pPr>
        <w:pStyle w:val="9"/>
        <w:ind w:firstLine="720"/>
        <w:rPr>
          <w:bCs w:val="0"/>
          <w:sz w:val="24"/>
        </w:rPr>
      </w:pPr>
    </w:p>
    <w:p w:rsidR="00992759" w:rsidRPr="006B0F79" w:rsidRDefault="00AF5B66" w:rsidP="00CA3867">
      <w:pPr>
        <w:pStyle w:val="9"/>
        <w:ind w:firstLine="720"/>
        <w:rPr>
          <w:bCs w:val="0"/>
          <w:sz w:val="24"/>
        </w:rPr>
      </w:pPr>
      <w:r w:rsidRPr="006B0F79">
        <w:rPr>
          <w:bCs w:val="0"/>
          <w:sz w:val="24"/>
        </w:rPr>
        <w:t>5</w:t>
      </w:r>
      <w:r w:rsidR="00F26260" w:rsidRPr="006B0F79">
        <w:rPr>
          <w:bCs w:val="0"/>
          <w:sz w:val="24"/>
        </w:rPr>
        <w:t xml:space="preserve"> Цена </w:t>
      </w:r>
      <w:r w:rsidR="00BF6DE1" w:rsidRPr="006B0F79">
        <w:rPr>
          <w:bCs w:val="0"/>
          <w:sz w:val="24"/>
        </w:rPr>
        <w:t>работ</w:t>
      </w:r>
      <w:r w:rsidR="00F26260" w:rsidRPr="006B0F79">
        <w:rPr>
          <w:bCs w:val="0"/>
          <w:sz w:val="24"/>
        </w:rPr>
        <w:t xml:space="preserve"> и общая сумма Договора</w:t>
      </w:r>
    </w:p>
    <w:p w:rsidR="00F26260" w:rsidRPr="006B0F79" w:rsidRDefault="00F26260" w:rsidP="00DA4AD3">
      <w:pPr>
        <w:ind w:firstLine="720"/>
        <w:jc w:val="both"/>
      </w:pPr>
      <w:r w:rsidRPr="006B0F79">
        <w:t xml:space="preserve">5.1 Цена за предоставляемые </w:t>
      </w:r>
      <w:r w:rsidR="00BF6DE1" w:rsidRPr="006B0F79">
        <w:t>работы</w:t>
      </w:r>
      <w:r w:rsidRPr="006B0F79">
        <w:t xml:space="preserve"> включает в себя все  расходы </w:t>
      </w:r>
      <w:r w:rsidR="00BF6DE1" w:rsidRPr="006B0F79">
        <w:t>Подрядчик</w:t>
      </w:r>
      <w:r w:rsidRPr="006B0F79">
        <w:t xml:space="preserve">а, связанные с выполнением обязанностей и </w:t>
      </w:r>
      <w:r w:rsidR="00BF6DE1" w:rsidRPr="006B0F79">
        <w:t>выполнен</w:t>
      </w:r>
      <w:r w:rsidRPr="006B0F79">
        <w:t xml:space="preserve">ием </w:t>
      </w:r>
      <w:r w:rsidR="00BF6DE1" w:rsidRPr="006B0F79">
        <w:t>работ</w:t>
      </w:r>
      <w:r w:rsidRPr="006B0F79">
        <w:t xml:space="preserve"> по настоящему Договору, устанавливается в соответствии с перечнем</w:t>
      </w:r>
      <w:r w:rsidR="002750D0" w:rsidRPr="006B0F79">
        <w:t xml:space="preserve"> закупаемых </w:t>
      </w:r>
      <w:r w:rsidR="00BF6DE1" w:rsidRPr="006B0F79">
        <w:t>работ</w:t>
      </w:r>
      <w:r w:rsidR="00E67348" w:rsidRPr="006B0F79">
        <w:t xml:space="preserve"> (п</w:t>
      </w:r>
      <w:r w:rsidR="002750D0" w:rsidRPr="006B0F79">
        <w:t xml:space="preserve">риложением </w:t>
      </w:r>
      <w:r w:rsidR="00A6126C" w:rsidRPr="006B0F79">
        <w:t>2</w:t>
      </w:r>
      <w:r w:rsidRPr="006B0F79">
        <w:t>),</w:t>
      </w:r>
      <w:r w:rsidR="00EA0B64" w:rsidRPr="006B0F79">
        <w:t xml:space="preserve"> </w:t>
      </w:r>
      <w:r w:rsidRPr="006B0F79">
        <w:t xml:space="preserve">ценовым предложением </w:t>
      </w:r>
      <w:r w:rsidR="00BF6DE1" w:rsidRPr="006B0F79">
        <w:t>Подрядчик</w:t>
      </w:r>
      <w:r w:rsidRPr="006B0F79">
        <w:t xml:space="preserve">а и остается неизменной в течение срока действия Договора. </w:t>
      </w:r>
    </w:p>
    <w:p w:rsidR="00F26260" w:rsidRPr="006B0F79" w:rsidRDefault="00F26260" w:rsidP="00DA4AD3">
      <w:pPr>
        <w:ind w:firstLine="720"/>
        <w:jc w:val="both"/>
      </w:pPr>
      <w:r w:rsidRPr="006B0F79">
        <w:t xml:space="preserve">Цена </w:t>
      </w:r>
      <w:r w:rsidR="00BF6DE1" w:rsidRPr="006B0F79">
        <w:t>работ</w:t>
      </w:r>
      <w:r w:rsidRPr="006B0F79">
        <w:t xml:space="preserve"> по настоящему Договору является окончательной и  </w:t>
      </w:r>
      <w:r w:rsidR="00BF6DE1" w:rsidRPr="006B0F79">
        <w:t>Подрядчик</w:t>
      </w:r>
      <w:r w:rsidRPr="006B0F79">
        <w:t xml:space="preserve"> не имеет права требовать ее увеличения. </w:t>
      </w:r>
    </w:p>
    <w:p w:rsidR="003E0FF6" w:rsidRPr="006B0F79" w:rsidRDefault="00F26260" w:rsidP="00DA4AD3">
      <w:pPr>
        <w:ind w:firstLine="720"/>
        <w:jc w:val="both"/>
      </w:pPr>
      <w:r w:rsidRPr="006B0F79">
        <w:t xml:space="preserve">5.2 Общая сумма Договора составляет  ______ (.........) тенге, в том числе НДС в размере – _______ (……..) тенге. </w:t>
      </w:r>
      <w:r w:rsidR="00F56FC5" w:rsidRPr="006B0F79">
        <w:t xml:space="preserve">Стоимость </w:t>
      </w:r>
      <w:r w:rsidR="003E0FF6" w:rsidRPr="006B0F79">
        <w:t>запасных частей и материалов, в том числе запасных частей из «горячего резерва» на замену, оплачивается отдельно на основании счета с приложением акта выполненных работ по замене запасных частей и материалов в размере не превышающем _____________ (______________) тенге, в том числе НДС в размере ____________ (_________________) тенге.</w:t>
      </w:r>
    </w:p>
    <w:p w:rsidR="00F26260" w:rsidRPr="006B0F79" w:rsidRDefault="00F26260" w:rsidP="00DA4AD3">
      <w:pPr>
        <w:ind w:firstLine="720"/>
        <w:jc w:val="both"/>
      </w:pPr>
      <w:r w:rsidRPr="006B0F79">
        <w:t xml:space="preserve">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FA2CCE" w:rsidRPr="006B0F79" w:rsidRDefault="00F26260" w:rsidP="00DA4AD3">
      <w:pPr>
        <w:ind w:firstLine="720"/>
        <w:jc w:val="both"/>
      </w:pPr>
      <w:r w:rsidRPr="006B0F79">
        <w:t xml:space="preserve">5.3 </w:t>
      </w:r>
      <w:r w:rsidR="00BF6DE1" w:rsidRPr="006B0F79">
        <w:t>Подрядчик</w:t>
      </w:r>
      <w:r w:rsidRPr="006B0F79">
        <w:t xml:space="preserve"> несет все риски и расходы, связанные с </w:t>
      </w:r>
      <w:r w:rsidR="00BF6DE1" w:rsidRPr="006B0F79">
        <w:t>выполнен</w:t>
      </w:r>
      <w:r w:rsidRPr="006B0F79">
        <w:t xml:space="preserve">ием </w:t>
      </w:r>
      <w:r w:rsidR="00BF6DE1" w:rsidRPr="006B0F79">
        <w:t>работ</w:t>
      </w:r>
      <w:r w:rsidRPr="006B0F79">
        <w:t xml:space="preserve"> в соответствии с данным Договором, включая оплату налогов, пошлин и иных установленных законодательством Республики Казахстан платежей. Цена Договора включает в себя цену </w:t>
      </w:r>
      <w:r w:rsidR="00BF6DE1" w:rsidRPr="006B0F79">
        <w:t>работ</w:t>
      </w:r>
      <w:r w:rsidRPr="006B0F79">
        <w:t xml:space="preserve">, оформление необходимой документации, подтверждающей </w:t>
      </w:r>
      <w:r w:rsidR="00BF6DE1" w:rsidRPr="006B0F79">
        <w:t>выполнен</w:t>
      </w:r>
      <w:r w:rsidRPr="006B0F79">
        <w:t xml:space="preserve">ие </w:t>
      </w:r>
      <w:r w:rsidR="00BF6DE1" w:rsidRPr="006B0F79">
        <w:t>работ</w:t>
      </w:r>
      <w:r w:rsidRPr="006B0F79">
        <w:t xml:space="preserve"> и любые другие расходы </w:t>
      </w:r>
      <w:r w:rsidR="00BF6DE1" w:rsidRPr="006B0F79">
        <w:t>Подрядчик</w:t>
      </w:r>
      <w:r w:rsidRPr="006B0F79">
        <w:t xml:space="preserve">а, связанные с выполнением обязанностей и </w:t>
      </w:r>
      <w:r w:rsidR="00BF6DE1" w:rsidRPr="006B0F79">
        <w:t>выполнен</w:t>
      </w:r>
      <w:r w:rsidRPr="006B0F79">
        <w:t xml:space="preserve">ием </w:t>
      </w:r>
      <w:r w:rsidR="00BF6DE1" w:rsidRPr="006B0F79">
        <w:t>работ</w:t>
      </w:r>
      <w:r w:rsidRPr="006B0F79">
        <w:t xml:space="preserve"> по настоящему Договору. </w:t>
      </w:r>
    </w:p>
    <w:p w:rsidR="00FA2CCE" w:rsidRPr="006B0F79" w:rsidRDefault="00FA2CCE" w:rsidP="00DA4AD3">
      <w:pPr>
        <w:ind w:firstLine="720"/>
        <w:jc w:val="both"/>
      </w:pPr>
      <w:r w:rsidRPr="006B0F79">
        <w:t xml:space="preserve">5.4 Стоимость сопутствующих </w:t>
      </w:r>
      <w:r w:rsidR="002C1603" w:rsidRPr="006B0F79">
        <w:t xml:space="preserve">услуг </w:t>
      </w:r>
      <w:r w:rsidRPr="006B0F79">
        <w:t>включена в общую сумму Договора.</w:t>
      </w:r>
    </w:p>
    <w:p w:rsidR="00AF5B66" w:rsidRPr="006B0F79" w:rsidRDefault="00AF5B66" w:rsidP="00DA4AD3">
      <w:pPr>
        <w:ind w:firstLine="720"/>
        <w:jc w:val="both"/>
      </w:pPr>
    </w:p>
    <w:p w:rsidR="006C490C" w:rsidRPr="006B0F79" w:rsidRDefault="00AF5B66" w:rsidP="00CA3867">
      <w:pPr>
        <w:ind w:firstLine="720"/>
        <w:jc w:val="center"/>
        <w:rPr>
          <w:b/>
        </w:rPr>
      </w:pPr>
      <w:r w:rsidRPr="006B0F79">
        <w:rPr>
          <w:b/>
        </w:rPr>
        <w:t>6</w:t>
      </w:r>
      <w:r w:rsidR="00F26260" w:rsidRPr="006B0F79">
        <w:rPr>
          <w:b/>
        </w:rPr>
        <w:t xml:space="preserve"> Порядок оплаты</w:t>
      </w:r>
    </w:p>
    <w:p w:rsidR="00194339" w:rsidRPr="006B0F79" w:rsidRDefault="00F26260" w:rsidP="00DA4AD3">
      <w:pPr>
        <w:ind w:firstLine="720"/>
        <w:jc w:val="both"/>
        <w:rPr>
          <w:bCs/>
          <w:strike/>
        </w:rPr>
      </w:pPr>
      <w:r w:rsidRPr="006B0F79">
        <w:rPr>
          <w:rFonts w:cs="Arial"/>
        </w:rPr>
        <w:t xml:space="preserve">6.1 Оплата стоимости </w:t>
      </w:r>
      <w:r w:rsidR="00BF6DE1" w:rsidRPr="006B0F79">
        <w:rPr>
          <w:rFonts w:cs="Arial"/>
        </w:rPr>
        <w:t>работ</w:t>
      </w:r>
      <w:r w:rsidRPr="006B0F79">
        <w:rPr>
          <w:rFonts w:cs="Arial"/>
        </w:rPr>
        <w:t xml:space="preserve"> по Договору производится Заказчиком </w:t>
      </w:r>
      <w:r w:rsidR="00FB3043" w:rsidRPr="006B0F79">
        <w:rPr>
          <w:rFonts w:cs="Arial"/>
        </w:rPr>
        <w:t>ежемесячно</w:t>
      </w:r>
      <w:r w:rsidR="002C1603" w:rsidRPr="006B0F79">
        <w:rPr>
          <w:rFonts w:cs="Arial"/>
        </w:rPr>
        <w:t xml:space="preserve"> </w:t>
      </w:r>
      <w:r w:rsidRPr="006B0F79">
        <w:rPr>
          <w:rFonts w:cs="Arial"/>
        </w:rPr>
        <w:t xml:space="preserve">путем перечисления денежных средств на расчетный счет </w:t>
      </w:r>
      <w:r w:rsidR="00BF6DE1" w:rsidRPr="006B0F79">
        <w:rPr>
          <w:rFonts w:cs="Arial"/>
        </w:rPr>
        <w:t>Подрядчик</w:t>
      </w:r>
      <w:r w:rsidRPr="006B0F79">
        <w:rPr>
          <w:rFonts w:cs="Arial"/>
        </w:rPr>
        <w:t>а</w:t>
      </w:r>
      <w:r w:rsidR="002D15E2" w:rsidRPr="006B0F79">
        <w:rPr>
          <w:rFonts w:cs="Arial"/>
        </w:rPr>
        <w:t xml:space="preserve"> </w:t>
      </w:r>
      <w:r w:rsidR="00194339" w:rsidRPr="006B0F79">
        <w:rPr>
          <w:bCs/>
        </w:rPr>
        <w:t>в</w:t>
      </w:r>
      <w:r w:rsidR="00194339" w:rsidRPr="006B0F79">
        <w:t xml:space="preserve"> течение 10 (десяти) рабочих дней после подписания обеими Сторонами акта фактически выполненных работ </w:t>
      </w:r>
      <w:r w:rsidR="009466A0" w:rsidRPr="006B0F79">
        <w:t xml:space="preserve">с обязательным приложением к нему контрольного листа выполнения работ (приложение 4) </w:t>
      </w:r>
      <w:r w:rsidR="00194339" w:rsidRPr="006B0F79">
        <w:t>на основании предоставленного счета и/или счета-фактуры</w:t>
      </w:r>
      <w:r w:rsidR="00CA3867" w:rsidRPr="006B0F79">
        <w:t>.</w:t>
      </w:r>
    </w:p>
    <w:p w:rsidR="00FF5BD2" w:rsidRPr="006B0F79" w:rsidRDefault="00FF5BD2" w:rsidP="00DA4AD3">
      <w:pPr>
        <w:tabs>
          <w:tab w:val="left" w:pos="-1985"/>
        </w:tabs>
        <w:suppressAutoHyphens/>
        <w:ind w:firstLine="540"/>
        <w:jc w:val="both"/>
      </w:pPr>
      <w:r w:rsidRPr="006B0F79">
        <w:t xml:space="preserve">Если </w:t>
      </w:r>
      <w:r w:rsidR="00BF6DE1" w:rsidRPr="006B0F79">
        <w:t>Подрядчик</w:t>
      </w:r>
      <w:r w:rsidRPr="006B0F79">
        <w:t xml:space="preserve">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6B0F79">
        <w:rPr>
          <w:bCs/>
        </w:rPr>
        <w:t xml:space="preserve">(физических лиц - инвалидов, </w:t>
      </w:r>
      <w:r w:rsidRPr="006B0F79">
        <w:rPr>
          <w:bCs/>
        </w:rPr>
        <w:lastRenderedPageBreak/>
        <w:t xml:space="preserve">осуществляющих предпринимательскую деятельность) </w:t>
      </w:r>
      <w:r w:rsidRPr="006B0F79">
        <w:t xml:space="preserve">Холдинга, отечественный товаропроизводитель закупаемых товаров или участником СЭЗ «Парк инновационных технологий» </w:t>
      </w:r>
      <w:r w:rsidRPr="006B0F79">
        <w:rPr>
          <w:bCs/>
        </w:rPr>
        <w:t xml:space="preserve">при закупке товаров, </w:t>
      </w:r>
      <w:r w:rsidR="00BF6DE1" w:rsidRPr="006B0F79">
        <w:rPr>
          <w:bCs/>
        </w:rPr>
        <w:t>работ</w:t>
      </w:r>
      <w:r w:rsidRPr="006B0F79">
        <w:rPr>
          <w:bCs/>
        </w:rPr>
        <w:t>, относящихся к приоритетным видам деятельности, соответствующим целям СЭЗ «Парк инновационных технологий» и предмету закупок)</w:t>
      </w:r>
      <w:r w:rsidRPr="006B0F79">
        <w:t xml:space="preserve">, Заказчиком не позднее 30 (тридцати) календарных дней с даты заключения Договора производится предоплата в размере 30 % </w:t>
      </w:r>
      <w:r w:rsidRPr="006B0F79">
        <w:rPr>
          <w:sz w:val="20"/>
          <w:szCs w:val="20"/>
        </w:rPr>
        <w:t>,</w:t>
      </w:r>
      <w:r w:rsidRPr="006B0F79">
        <w:t xml:space="preserve"> что составляет __________________(….) тенге. </w:t>
      </w:r>
    </w:p>
    <w:p w:rsidR="00F26260" w:rsidRPr="006B0F79" w:rsidRDefault="00C60B42" w:rsidP="00DA4AD3">
      <w:pPr>
        <w:ind w:firstLine="720"/>
        <w:jc w:val="both"/>
      </w:pPr>
      <w:r w:rsidRPr="006B0F79">
        <w:t>6.2</w:t>
      </w:r>
      <w:r w:rsidR="00321F38" w:rsidRPr="006B0F79">
        <w:t>.</w:t>
      </w:r>
      <w:r w:rsidR="00B1129B" w:rsidRPr="006B0F79">
        <w:t xml:space="preserve"> </w:t>
      </w:r>
      <w:r w:rsidR="00F26260" w:rsidRPr="006B0F79">
        <w:t>Валюта платежа: казахстанский тенге.</w:t>
      </w:r>
    </w:p>
    <w:p w:rsidR="00F26260" w:rsidRPr="006B0F79" w:rsidRDefault="00F26260" w:rsidP="00DA4AD3">
      <w:pPr>
        <w:pStyle w:val="a5"/>
        <w:ind w:firstLine="720"/>
        <w:jc w:val="center"/>
        <w:rPr>
          <w:rFonts w:ascii="Times New Roman" w:hAnsi="Times New Roman"/>
          <w:b/>
          <w:bCs/>
          <w:color w:val="auto"/>
          <w:sz w:val="24"/>
          <w:szCs w:val="24"/>
        </w:rPr>
      </w:pPr>
    </w:p>
    <w:p w:rsidR="00CA3867" w:rsidRPr="006B0F79" w:rsidRDefault="00CA3867" w:rsidP="00DA4AD3">
      <w:pPr>
        <w:pStyle w:val="a5"/>
        <w:ind w:firstLine="720"/>
        <w:jc w:val="center"/>
        <w:rPr>
          <w:rFonts w:ascii="Times New Roman" w:hAnsi="Times New Roman"/>
          <w:b/>
          <w:bCs/>
          <w:color w:val="auto"/>
          <w:sz w:val="24"/>
          <w:szCs w:val="24"/>
        </w:rPr>
      </w:pPr>
    </w:p>
    <w:p w:rsidR="00CA3867" w:rsidRPr="006B0F79" w:rsidRDefault="00CA3867" w:rsidP="00DA4AD3">
      <w:pPr>
        <w:pStyle w:val="a5"/>
        <w:ind w:firstLine="720"/>
        <w:jc w:val="center"/>
        <w:rPr>
          <w:rFonts w:ascii="Times New Roman" w:hAnsi="Times New Roman"/>
          <w:b/>
          <w:bCs/>
          <w:color w:val="auto"/>
          <w:sz w:val="24"/>
          <w:szCs w:val="24"/>
        </w:rPr>
      </w:pPr>
    </w:p>
    <w:p w:rsidR="00CA3867" w:rsidRPr="006B0F79" w:rsidRDefault="00CA3867" w:rsidP="00DA4AD3">
      <w:pPr>
        <w:pStyle w:val="a5"/>
        <w:ind w:firstLine="720"/>
        <w:jc w:val="center"/>
        <w:rPr>
          <w:rFonts w:ascii="Times New Roman" w:hAnsi="Times New Roman"/>
          <w:b/>
          <w:bCs/>
          <w:color w:val="auto"/>
          <w:sz w:val="24"/>
          <w:szCs w:val="24"/>
        </w:rPr>
      </w:pPr>
    </w:p>
    <w:p w:rsidR="00CA3867" w:rsidRPr="006B0F79" w:rsidRDefault="00AF5B66" w:rsidP="00CA3867">
      <w:pPr>
        <w:pStyle w:val="a5"/>
        <w:ind w:firstLine="720"/>
        <w:jc w:val="center"/>
        <w:rPr>
          <w:rFonts w:ascii="Times New Roman" w:hAnsi="Times New Roman"/>
          <w:b/>
          <w:bCs/>
          <w:color w:val="auto"/>
          <w:sz w:val="24"/>
          <w:szCs w:val="24"/>
        </w:rPr>
      </w:pPr>
      <w:r w:rsidRPr="006B0F79">
        <w:rPr>
          <w:rFonts w:ascii="Times New Roman" w:hAnsi="Times New Roman"/>
          <w:b/>
          <w:bCs/>
          <w:color w:val="auto"/>
          <w:sz w:val="24"/>
          <w:szCs w:val="24"/>
        </w:rPr>
        <w:t>7</w:t>
      </w:r>
      <w:r w:rsidR="00F26260" w:rsidRPr="006B0F79">
        <w:rPr>
          <w:rFonts w:ascii="Times New Roman" w:hAnsi="Times New Roman"/>
          <w:b/>
          <w:bCs/>
          <w:color w:val="auto"/>
          <w:sz w:val="24"/>
          <w:szCs w:val="24"/>
        </w:rPr>
        <w:t xml:space="preserve"> Порядок сдачи и приемки </w:t>
      </w:r>
      <w:r w:rsidR="00BF6DE1" w:rsidRPr="006B0F79">
        <w:rPr>
          <w:rFonts w:ascii="Times New Roman" w:hAnsi="Times New Roman"/>
          <w:b/>
          <w:bCs/>
          <w:color w:val="auto"/>
          <w:sz w:val="24"/>
          <w:szCs w:val="24"/>
        </w:rPr>
        <w:t>выполнен</w:t>
      </w:r>
      <w:r w:rsidR="00F26260" w:rsidRPr="006B0F79">
        <w:rPr>
          <w:rFonts w:ascii="Times New Roman" w:hAnsi="Times New Roman"/>
          <w:b/>
          <w:bCs/>
          <w:color w:val="auto"/>
          <w:sz w:val="24"/>
          <w:szCs w:val="24"/>
        </w:rPr>
        <w:t xml:space="preserve">ных </w:t>
      </w:r>
      <w:r w:rsidR="00CA3867" w:rsidRPr="006B0F79">
        <w:rPr>
          <w:rFonts w:ascii="Times New Roman" w:hAnsi="Times New Roman"/>
          <w:b/>
          <w:bCs/>
          <w:color w:val="auto"/>
          <w:sz w:val="24"/>
          <w:szCs w:val="24"/>
        </w:rPr>
        <w:t>работ</w:t>
      </w:r>
    </w:p>
    <w:p w:rsidR="00F26260" w:rsidRPr="006B0F79" w:rsidRDefault="00F26260" w:rsidP="006B0F79">
      <w:pPr>
        <w:pStyle w:val="a5"/>
        <w:ind w:firstLine="720"/>
        <w:rPr>
          <w:rFonts w:ascii="Times New Roman" w:hAnsi="Times New Roman"/>
          <w:b/>
          <w:bCs/>
          <w:color w:val="auto"/>
          <w:sz w:val="24"/>
          <w:szCs w:val="24"/>
        </w:rPr>
      </w:pPr>
      <w:r w:rsidRPr="006B0F79">
        <w:rPr>
          <w:rFonts w:ascii="Times New Roman" w:hAnsi="Times New Roman"/>
          <w:color w:val="auto"/>
          <w:sz w:val="24"/>
          <w:szCs w:val="24"/>
        </w:rPr>
        <w:t>7.</w:t>
      </w:r>
      <w:r w:rsidR="00AF5B66" w:rsidRPr="006B0F79">
        <w:rPr>
          <w:rFonts w:ascii="Times New Roman" w:hAnsi="Times New Roman"/>
          <w:color w:val="auto"/>
          <w:sz w:val="24"/>
          <w:szCs w:val="24"/>
        </w:rPr>
        <w:t>1</w:t>
      </w:r>
      <w:r w:rsidRPr="006B0F79">
        <w:rPr>
          <w:rFonts w:ascii="Times New Roman" w:hAnsi="Times New Roman"/>
          <w:color w:val="auto"/>
          <w:sz w:val="24"/>
          <w:szCs w:val="24"/>
        </w:rPr>
        <w:t xml:space="preserve"> Не позднее 10 (десят</w:t>
      </w:r>
      <w:r w:rsidR="001319DA" w:rsidRPr="006B0F79">
        <w:rPr>
          <w:rFonts w:ascii="Times New Roman" w:hAnsi="Times New Roman"/>
          <w:color w:val="auto"/>
          <w:sz w:val="24"/>
          <w:szCs w:val="24"/>
        </w:rPr>
        <w:t>и</w:t>
      </w:r>
      <w:r w:rsidRPr="006B0F79">
        <w:rPr>
          <w:rFonts w:ascii="Times New Roman" w:hAnsi="Times New Roman"/>
          <w:color w:val="auto"/>
          <w:sz w:val="24"/>
          <w:szCs w:val="24"/>
        </w:rPr>
        <w:t xml:space="preserve">) рабочих дней со дня окончания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обязан представить Заказчику акт выполненных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(далее – акт)</w:t>
      </w:r>
      <w:r w:rsidR="00990F9A" w:rsidRPr="006B0F79">
        <w:rPr>
          <w:rFonts w:ascii="Times New Roman" w:hAnsi="Times New Roman"/>
          <w:color w:val="auto"/>
          <w:sz w:val="24"/>
          <w:szCs w:val="24"/>
        </w:rPr>
        <w:t xml:space="preserve"> </w:t>
      </w:r>
      <w:r w:rsidR="009466A0" w:rsidRPr="006B0F79">
        <w:rPr>
          <w:rFonts w:ascii="Times New Roman" w:hAnsi="Times New Roman"/>
          <w:color w:val="auto"/>
          <w:sz w:val="24"/>
          <w:szCs w:val="24"/>
        </w:rPr>
        <w:t>с приложением к нему</w:t>
      </w:r>
      <w:r w:rsidR="006B0F79" w:rsidRPr="006B0F79">
        <w:rPr>
          <w:rFonts w:ascii="Times New Roman" w:hAnsi="Times New Roman"/>
          <w:color w:val="auto"/>
          <w:sz w:val="24"/>
          <w:szCs w:val="24"/>
        </w:rPr>
        <w:t xml:space="preserve"> </w:t>
      </w:r>
      <w:r w:rsidR="00990F9A" w:rsidRPr="006B0F79">
        <w:rPr>
          <w:rFonts w:ascii="Times New Roman" w:hAnsi="Times New Roman"/>
          <w:color w:val="auto"/>
          <w:sz w:val="24"/>
          <w:szCs w:val="24"/>
        </w:rPr>
        <w:t>контрольн</w:t>
      </w:r>
      <w:r w:rsidR="009466A0" w:rsidRPr="006B0F79">
        <w:rPr>
          <w:rFonts w:ascii="Times New Roman" w:hAnsi="Times New Roman"/>
          <w:color w:val="auto"/>
          <w:sz w:val="24"/>
          <w:szCs w:val="24"/>
        </w:rPr>
        <w:t>ого</w:t>
      </w:r>
      <w:r w:rsidR="00990F9A" w:rsidRPr="006B0F79">
        <w:rPr>
          <w:rFonts w:ascii="Times New Roman" w:hAnsi="Times New Roman"/>
          <w:color w:val="auto"/>
          <w:sz w:val="24"/>
          <w:szCs w:val="24"/>
        </w:rPr>
        <w:t xml:space="preserve"> </w:t>
      </w:r>
      <w:r w:rsidR="009466A0" w:rsidRPr="006B0F79">
        <w:rPr>
          <w:rFonts w:ascii="Times New Roman" w:hAnsi="Times New Roman"/>
          <w:color w:val="auto"/>
          <w:sz w:val="24"/>
          <w:szCs w:val="24"/>
        </w:rPr>
        <w:t>листа</w:t>
      </w:r>
      <w:r w:rsidR="00990F9A" w:rsidRPr="006B0F79">
        <w:rPr>
          <w:rFonts w:ascii="Times New Roman" w:hAnsi="Times New Roman"/>
          <w:color w:val="auto"/>
          <w:sz w:val="24"/>
          <w:szCs w:val="24"/>
        </w:rPr>
        <w:t xml:space="preserve"> выполнен</w:t>
      </w:r>
      <w:r w:rsidR="004719A2" w:rsidRPr="006B0F79">
        <w:rPr>
          <w:rFonts w:ascii="Times New Roman" w:hAnsi="Times New Roman"/>
          <w:color w:val="auto"/>
          <w:sz w:val="24"/>
          <w:szCs w:val="24"/>
        </w:rPr>
        <w:t xml:space="preserve">ия </w:t>
      </w:r>
      <w:r w:rsidR="00990F9A" w:rsidRPr="006B0F79">
        <w:rPr>
          <w:rFonts w:ascii="Times New Roman" w:hAnsi="Times New Roman"/>
          <w:color w:val="auto"/>
          <w:sz w:val="24"/>
          <w:szCs w:val="24"/>
        </w:rPr>
        <w:t>работ (</w:t>
      </w:r>
      <w:r w:rsidR="0058105B" w:rsidRPr="006B0F79">
        <w:rPr>
          <w:rFonts w:ascii="Times New Roman" w:hAnsi="Times New Roman"/>
          <w:color w:val="auto"/>
          <w:sz w:val="24"/>
          <w:szCs w:val="24"/>
          <w:lang w:val="kk-KZ"/>
        </w:rPr>
        <w:t>п</w:t>
      </w:r>
      <w:r w:rsidR="00990F9A" w:rsidRPr="006B0F79">
        <w:rPr>
          <w:rFonts w:ascii="Times New Roman" w:hAnsi="Times New Roman"/>
          <w:color w:val="auto"/>
          <w:sz w:val="24"/>
          <w:szCs w:val="24"/>
          <w:lang w:val="kk-KZ"/>
        </w:rPr>
        <w:t xml:space="preserve">риложение </w:t>
      </w:r>
      <w:r w:rsidR="0058105B" w:rsidRPr="006B0F79">
        <w:rPr>
          <w:rFonts w:ascii="Times New Roman" w:hAnsi="Times New Roman"/>
          <w:color w:val="auto"/>
          <w:sz w:val="24"/>
          <w:szCs w:val="24"/>
          <w:lang w:val="kk-KZ"/>
        </w:rPr>
        <w:t>4</w:t>
      </w:r>
      <w:r w:rsidR="00990F9A" w:rsidRPr="006B0F79">
        <w:rPr>
          <w:rFonts w:ascii="Times New Roman" w:hAnsi="Times New Roman"/>
          <w:color w:val="auto"/>
          <w:sz w:val="24"/>
          <w:szCs w:val="24"/>
        </w:rPr>
        <w:t>)</w:t>
      </w:r>
      <w:r w:rsidRPr="006B0F79">
        <w:rPr>
          <w:rFonts w:ascii="Times New Roman" w:hAnsi="Times New Roman"/>
          <w:color w:val="auto"/>
          <w:sz w:val="24"/>
          <w:szCs w:val="24"/>
        </w:rPr>
        <w:t>.</w:t>
      </w:r>
    </w:p>
    <w:p w:rsidR="00F26260" w:rsidRPr="006B0F79" w:rsidRDefault="00F26260" w:rsidP="00DA4AD3">
      <w:pPr>
        <w:pStyle w:val="a5"/>
        <w:tabs>
          <w:tab w:val="left" w:pos="851"/>
        </w:tabs>
        <w:ind w:firstLine="720"/>
        <w:rPr>
          <w:rFonts w:ascii="Times New Roman" w:hAnsi="Times New Roman"/>
          <w:color w:val="auto"/>
          <w:sz w:val="24"/>
          <w:szCs w:val="24"/>
        </w:rPr>
      </w:pPr>
      <w:r w:rsidRPr="006B0F79">
        <w:rPr>
          <w:rFonts w:ascii="Times New Roman" w:hAnsi="Times New Roman"/>
          <w:color w:val="auto"/>
          <w:sz w:val="24"/>
          <w:szCs w:val="24"/>
        </w:rPr>
        <w:t xml:space="preserve">7.2 В акте </w:t>
      </w:r>
      <w:r w:rsidR="004719A2" w:rsidRPr="006B0F79">
        <w:rPr>
          <w:rFonts w:ascii="Times New Roman" w:hAnsi="Times New Roman"/>
          <w:color w:val="auto"/>
          <w:sz w:val="24"/>
          <w:szCs w:val="24"/>
          <w:lang w:val="kk-KZ"/>
        </w:rPr>
        <w:t>выполненных работ</w:t>
      </w:r>
      <w:r w:rsidR="004719A2" w:rsidRPr="006B0F79">
        <w:rPr>
          <w:rFonts w:ascii="Times New Roman" w:hAnsi="Times New Roman"/>
          <w:color w:val="auto"/>
          <w:sz w:val="24"/>
          <w:szCs w:val="24"/>
        </w:rPr>
        <w:t xml:space="preserve"> </w:t>
      </w:r>
      <w:r w:rsidRPr="006B0F79">
        <w:rPr>
          <w:rFonts w:ascii="Times New Roman" w:hAnsi="Times New Roman"/>
          <w:color w:val="auto"/>
          <w:sz w:val="24"/>
          <w:szCs w:val="24"/>
        </w:rPr>
        <w:t>указывается:</w:t>
      </w:r>
    </w:p>
    <w:p w:rsidR="00F26260" w:rsidRPr="006B0F79" w:rsidRDefault="00F26260" w:rsidP="00DA4AD3">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B0F79">
        <w:rPr>
          <w:rFonts w:ascii="Times New Roman" w:hAnsi="Times New Roman"/>
          <w:color w:val="auto"/>
          <w:sz w:val="24"/>
          <w:szCs w:val="24"/>
        </w:rPr>
        <w:t xml:space="preserve">наименование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B0F79">
        <w:rPr>
          <w:rFonts w:ascii="Times New Roman" w:hAnsi="Times New Roman"/>
          <w:color w:val="auto"/>
          <w:sz w:val="24"/>
          <w:szCs w:val="24"/>
        </w:rPr>
        <w:t xml:space="preserve">цена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B0F79">
        <w:rPr>
          <w:rFonts w:ascii="Times New Roman" w:hAnsi="Times New Roman"/>
          <w:color w:val="auto"/>
          <w:sz w:val="24"/>
          <w:szCs w:val="24"/>
        </w:rPr>
        <w:t xml:space="preserve">качество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B0F79">
        <w:rPr>
          <w:rFonts w:ascii="Times New Roman" w:hAnsi="Times New Roman"/>
          <w:color w:val="auto"/>
          <w:sz w:val="24"/>
          <w:szCs w:val="24"/>
        </w:rPr>
        <w:t xml:space="preserve">объем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w:t>
      </w:r>
    </w:p>
    <w:p w:rsidR="00F26260" w:rsidRPr="006B0F79" w:rsidRDefault="00F26260" w:rsidP="00DA4AD3">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B0F79">
        <w:rPr>
          <w:rFonts w:ascii="Times New Roman" w:hAnsi="Times New Roman"/>
          <w:color w:val="auto"/>
          <w:sz w:val="24"/>
          <w:szCs w:val="24"/>
        </w:rPr>
        <w:t xml:space="preserve">количество выданных документов необходимых для подтверждения соответствия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7.3 В акт может быть включена любая другая информация, которую Стороны сочтут необходимой указать.</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 xml:space="preserve">7.4 После оформления акта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передает </w:t>
      </w:r>
      <w:r w:rsidRPr="006B0F79">
        <w:rPr>
          <w:rFonts w:ascii="Times New Roman" w:hAnsi="Times New Roman"/>
          <w:bCs/>
          <w:color w:val="auto"/>
          <w:sz w:val="24"/>
          <w:szCs w:val="24"/>
        </w:rPr>
        <w:t>необходимую документацию</w:t>
      </w:r>
      <w:r w:rsidRPr="006B0F79">
        <w:rPr>
          <w:rFonts w:ascii="Times New Roman" w:hAnsi="Times New Roman"/>
          <w:color w:val="auto"/>
          <w:sz w:val="24"/>
          <w:szCs w:val="24"/>
        </w:rPr>
        <w:t xml:space="preserve"> Заказчику (представителю Заказчика).</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 xml:space="preserve">7.5 При завершении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представляет Заказчику </w:t>
      </w:r>
      <w:r w:rsidR="00457C65" w:rsidRPr="006B0F79">
        <w:rPr>
          <w:rFonts w:ascii="Times New Roman" w:hAnsi="Times New Roman"/>
          <w:color w:val="auto"/>
          <w:sz w:val="24"/>
          <w:szCs w:val="24"/>
        </w:rPr>
        <w:t xml:space="preserve">отчетность по местному содержанию, </w:t>
      </w:r>
      <w:r w:rsidRPr="006B0F79">
        <w:rPr>
          <w:rFonts w:ascii="Times New Roman" w:hAnsi="Times New Roman"/>
          <w:color w:val="auto"/>
          <w:sz w:val="24"/>
          <w:szCs w:val="24"/>
        </w:rPr>
        <w:t xml:space="preserve">акт выполненных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оригинал счета-фактуры, где налог на добавленную стоимость выделен отдельной строкой и в случаях необходимости также прилагает к нему заключения уполномоченного органа Республики Казахстан по стандартизации, гарантийное обязательство и другую необходимую документацию, подтверждающую соответствие стандартам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7.6 Заказчик в течение 10 (десяти) календа</w:t>
      </w:r>
      <w:r w:rsidR="004719A2" w:rsidRPr="006B0F79">
        <w:rPr>
          <w:rFonts w:ascii="Times New Roman" w:hAnsi="Times New Roman"/>
          <w:color w:val="auto"/>
          <w:sz w:val="24"/>
          <w:szCs w:val="24"/>
        </w:rPr>
        <w:t>рных дней со дня получения акта выполненных работ, контрольных листов выполнения работ</w:t>
      </w:r>
      <w:r w:rsidRPr="006B0F79">
        <w:rPr>
          <w:rFonts w:ascii="Times New Roman" w:hAnsi="Times New Roman"/>
          <w:color w:val="auto"/>
          <w:sz w:val="24"/>
          <w:szCs w:val="24"/>
        </w:rPr>
        <w:t xml:space="preserve"> и пакета необходимых документов, направляет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у подписанный акт или мотивированный отказ от приемки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 xml:space="preserve">7.7 В случае досрочного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004719A2" w:rsidRPr="006B0F79">
        <w:rPr>
          <w:rFonts w:ascii="Times New Roman" w:hAnsi="Times New Roman"/>
          <w:color w:val="auto"/>
          <w:sz w:val="24"/>
          <w:szCs w:val="24"/>
        </w:rPr>
        <w:t xml:space="preserve"> в рамках графика </w:t>
      </w:r>
      <w:r w:rsidR="00A23E92" w:rsidRPr="006B0F79">
        <w:rPr>
          <w:rFonts w:ascii="Times New Roman" w:hAnsi="Times New Roman"/>
          <w:color w:val="auto"/>
          <w:sz w:val="24"/>
          <w:szCs w:val="24"/>
        </w:rPr>
        <w:t>провед</w:t>
      </w:r>
      <w:r w:rsidR="004719A2" w:rsidRPr="006B0F79">
        <w:rPr>
          <w:rFonts w:ascii="Times New Roman" w:hAnsi="Times New Roman"/>
          <w:color w:val="auto"/>
          <w:sz w:val="24"/>
          <w:szCs w:val="24"/>
        </w:rPr>
        <w:t>ения работ (приложени</w:t>
      </w:r>
      <w:r w:rsidR="0075795A" w:rsidRPr="006B0F79">
        <w:rPr>
          <w:rFonts w:ascii="Times New Roman" w:hAnsi="Times New Roman"/>
          <w:color w:val="auto"/>
          <w:sz w:val="24"/>
          <w:szCs w:val="24"/>
        </w:rPr>
        <w:t xml:space="preserve">е </w:t>
      </w:r>
      <w:r w:rsidR="001319DA" w:rsidRPr="006B0F79">
        <w:rPr>
          <w:rFonts w:ascii="Times New Roman" w:hAnsi="Times New Roman"/>
          <w:color w:val="auto"/>
          <w:sz w:val="24"/>
          <w:szCs w:val="24"/>
        </w:rPr>
        <w:t>3</w:t>
      </w:r>
      <w:r w:rsidR="0075795A" w:rsidRPr="006B0F79">
        <w:rPr>
          <w:rFonts w:ascii="Times New Roman" w:hAnsi="Times New Roman"/>
          <w:color w:val="auto"/>
          <w:sz w:val="24"/>
          <w:szCs w:val="24"/>
        </w:rPr>
        <w:t>)</w:t>
      </w:r>
      <w:r w:rsidRPr="006B0F79">
        <w:rPr>
          <w:rFonts w:ascii="Times New Roman" w:hAnsi="Times New Roman"/>
          <w:color w:val="auto"/>
          <w:sz w:val="24"/>
          <w:szCs w:val="24"/>
        </w:rPr>
        <w:t xml:space="preserve">, подписания акта и предоставления </w:t>
      </w:r>
      <w:r w:rsidR="0075795A" w:rsidRPr="006B0F79">
        <w:rPr>
          <w:rFonts w:ascii="Times New Roman" w:hAnsi="Times New Roman"/>
          <w:color w:val="auto"/>
          <w:sz w:val="24"/>
          <w:szCs w:val="24"/>
        </w:rPr>
        <w:t xml:space="preserve">контрольного листа выполнения работ с  </w:t>
      </w:r>
      <w:r w:rsidRPr="006B0F79">
        <w:rPr>
          <w:rFonts w:ascii="Times New Roman" w:hAnsi="Times New Roman"/>
          <w:color w:val="auto"/>
          <w:sz w:val="24"/>
          <w:szCs w:val="24"/>
        </w:rPr>
        <w:lastRenderedPageBreak/>
        <w:t>пакет</w:t>
      </w:r>
      <w:r w:rsidR="0075795A" w:rsidRPr="006B0F79">
        <w:rPr>
          <w:rFonts w:ascii="Times New Roman" w:hAnsi="Times New Roman"/>
          <w:color w:val="auto"/>
          <w:sz w:val="24"/>
          <w:szCs w:val="24"/>
        </w:rPr>
        <w:t>ом</w:t>
      </w:r>
      <w:r w:rsidRPr="006B0F79">
        <w:rPr>
          <w:rFonts w:ascii="Times New Roman" w:hAnsi="Times New Roman"/>
          <w:color w:val="auto"/>
          <w:sz w:val="24"/>
          <w:szCs w:val="24"/>
        </w:rPr>
        <w:t xml:space="preserve"> документов, Заказчик вправе досрочно принять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ные </w:t>
      </w:r>
      <w:r w:rsidR="00BF6DE1" w:rsidRPr="006B0F79">
        <w:rPr>
          <w:rFonts w:ascii="Times New Roman" w:hAnsi="Times New Roman"/>
          <w:color w:val="auto"/>
          <w:sz w:val="24"/>
          <w:szCs w:val="24"/>
        </w:rPr>
        <w:t>работы</w:t>
      </w:r>
      <w:r w:rsidRPr="006B0F79">
        <w:rPr>
          <w:rFonts w:ascii="Times New Roman" w:hAnsi="Times New Roman"/>
          <w:color w:val="auto"/>
          <w:sz w:val="24"/>
          <w:szCs w:val="24"/>
        </w:rPr>
        <w:t xml:space="preserve"> и произвести оплату по Договору.</w:t>
      </w:r>
    </w:p>
    <w:p w:rsidR="00D845BA"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 xml:space="preserve">7.8 Заказчик вправе отказаться от приемки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при обнаружении дефектов, недостатков и несоответствий требованиям</w:t>
      </w:r>
      <w:r w:rsidR="00F56FC5" w:rsidRPr="006B0F79">
        <w:rPr>
          <w:rFonts w:ascii="Times New Roman" w:hAnsi="Times New Roman"/>
          <w:color w:val="auto"/>
          <w:sz w:val="24"/>
          <w:szCs w:val="24"/>
        </w:rPr>
        <w:t xml:space="preserve"> Заказчика</w:t>
      </w:r>
      <w:r w:rsidRPr="006B0F79">
        <w:rPr>
          <w:rFonts w:ascii="Times New Roman" w:hAnsi="Times New Roman"/>
          <w:color w:val="auto"/>
          <w:sz w:val="24"/>
          <w:szCs w:val="24"/>
        </w:rPr>
        <w:t xml:space="preserve"> и условиям Договора, о чем составляется дефектный акт с перечнем необходимых доработок и сроков их исполнения. В этом случае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обязан устранить обнаруженные дефекты, недостатки и несоответствия за свой счет и предоставить пакет документов к повторной приемке. </w:t>
      </w:r>
    </w:p>
    <w:p w:rsidR="00D845BA" w:rsidRPr="006B0F79" w:rsidRDefault="00D845BA" w:rsidP="00DA4AD3">
      <w:pPr>
        <w:pStyle w:val="a5"/>
        <w:ind w:firstLine="720"/>
        <w:rPr>
          <w:rFonts w:ascii="Times New Roman" w:hAnsi="Times New Roman"/>
          <w:strike/>
          <w:color w:val="auto"/>
          <w:sz w:val="24"/>
          <w:szCs w:val="24"/>
        </w:rPr>
      </w:pPr>
      <w:r w:rsidRPr="006B0F79">
        <w:rPr>
          <w:rFonts w:ascii="Times New Roman" w:hAnsi="Times New Roman"/>
          <w:color w:val="auto"/>
          <w:sz w:val="24"/>
          <w:szCs w:val="24"/>
        </w:rPr>
        <w:t>7.9 Не позднее 10 (десят</w:t>
      </w:r>
      <w:r w:rsidR="00F56FC5" w:rsidRPr="006B0F79">
        <w:rPr>
          <w:rFonts w:ascii="Times New Roman" w:hAnsi="Times New Roman"/>
          <w:color w:val="auto"/>
          <w:sz w:val="24"/>
          <w:szCs w:val="24"/>
        </w:rPr>
        <w:t>и</w:t>
      </w:r>
      <w:r w:rsidRPr="006B0F79">
        <w:rPr>
          <w:rFonts w:ascii="Times New Roman" w:hAnsi="Times New Roman"/>
          <w:color w:val="auto"/>
          <w:sz w:val="24"/>
          <w:szCs w:val="24"/>
        </w:rPr>
        <w:t>) календарных дней со дня предоставления финансовых документов за последний месяц истекшего квартала, Подрядчик обязан</w:t>
      </w:r>
      <w:r w:rsidR="002D15E2" w:rsidRPr="006B0F79">
        <w:rPr>
          <w:rFonts w:ascii="Times New Roman" w:hAnsi="Times New Roman"/>
          <w:color w:val="auto"/>
          <w:sz w:val="24"/>
          <w:szCs w:val="24"/>
        </w:rPr>
        <w:t xml:space="preserve"> </w:t>
      </w:r>
      <w:r w:rsidRPr="006B0F79">
        <w:rPr>
          <w:rFonts w:ascii="Times New Roman" w:hAnsi="Times New Roman"/>
          <w:color w:val="auto"/>
          <w:sz w:val="24"/>
          <w:szCs w:val="24"/>
        </w:rPr>
        <w:t>представлять Заказчику акты сверок взаиморасчетов, с нарастающим итогом</w:t>
      </w:r>
      <w:r w:rsidR="002D15E2" w:rsidRPr="006B0F79">
        <w:rPr>
          <w:rFonts w:ascii="Times New Roman" w:hAnsi="Times New Roman"/>
          <w:color w:val="auto"/>
          <w:sz w:val="24"/>
          <w:szCs w:val="24"/>
        </w:rPr>
        <w:t>.</w:t>
      </w:r>
    </w:p>
    <w:p w:rsidR="00D65B36" w:rsidRPr="006B0F79" w:rsidRDefault="00D65B36" w:rsidP="00DA4AD3">
      <w:pPr>
        <w:pStyle w:val="a5"/>
        <w:tabs>
          <w:tab w:val="num" w:pos="0"/>
        </w:tabs>
        <w:ind w:firstLine="720"/>
        <w:jc w:val="center"/>
        <w:rPr>
          <w:rFonts w:ascii="Times New Roman" w:hAnsi="Times New Roman"/>
          <w:b/>
          <w:bCs/>
          <w:color w:val="auto"/>
          <w:sz w:val="24"/>
          <w:szCs w:val="24"/>
        </w:rPr>
      </w:pPr>
    </w:p>
    <w:p w:rsidR="006C490C" w:rsidRPr="006B0F79" w:rsidRDefault="00AF5B66" w:rsidP="00CA3867">
      <w:pPr>
        <w:pStyle w:val="a5"/>
        <w:tabs>
          <w:tab w:val="num" w:pos="0"/>
        </w:tabs>
        <w:ind w:firstLine="720"/>
        <w:jc w:val="center"/>
        <w:rPr>
          <w:rFonts w:ascii="Times New Roman" w:hAnsi="Times New Roman"/>
          <w:b/>
          <w:bCs/>
          <w:color w:val="auto"/>
          <w:sz w:val="24"/>
          <w:szCs w:val="24"/>
        </w:rPr>
      </w:pPr>
      <w:r w:rsidRPr="006B0F79">
        <w:rPr>
          <w:rFonts w:ascii="Times New Roman" w:hAnsi="Times New Roman"/>
          <w:b/>
          <w:bCs/>
          <w:color w:val="auto"/>
          <w:sz w:val="24"/>
          <w:szCs w:val="24"/>
        </w:rPr>
        <w:t>8</w:t>
      </w:r>
      <w:r w:rsidR="00F26260" w:rsidRPr="006B0F79">
        <w:rPr>
          <w:rFonts w:ascii="Times New Roman" w:hAnsi="Times New Roman"/>
          <w:b/>
          <w:bCs/>
          <w:color w:val="auto"/>
          <w:sz w:val="24"/>
          <w:szCs w:val="24"/>
        </w:rPr>
        <w:t xml:space="preserve"> Разрешения споров</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8.1 Все споры и разногласия, возникающие между Сторонами из настоящего Договора или в связи с ним, разрешаются путем переговоров</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8.</w:t>
      </w:r>
      <w:r w:rsidR="00AF5B66" w:rsidRPr="006B0F79">
        <w:rPr>
          <w:rFonts w:ascii="Times New Roman" w:hAnsi="Times New Roman"/>
          <w:color w:val="auto"/>
          <w:sz w:val="24"/>
          <w:szCs w:val="24"/>
        </w:rPr>
        <w:t>2</w:t>
      </w:r>
      <w:r w:rsidRPr="006B0F79">
        <w:rPr>
          <w:rFonts w:ascii="Times New Roman" w:hAnsi="Times New Roman"/>
          <w:color w:val="auto"/>
          <w:sz w:val="24"/>
          <w:szCs w:val="24"/>
        </w:rPr>
        <w:t xml:space="preserve"> В случае невозможности разрешения споров путем переговоров, Стороны передают их на рассмотрение в суд по месту нахождения ответчика.</w:t>
      </w:r>
    </w:p>
    <w:p w:rsidR="00F26260" w:rsidRPr="006B0F79" w:rsidRDefault="00F26260" w:rsidP="00DA4AD3">
      <w:pPr>
        <w:pStyle w:val="a5"/>
        <w:ind w:firstLine="720"/>
        <w:rPr>
          <w:rFonts w:ascii="Times New Roman" w:hAnsi="Times New Roman"/>
          <w:color w:val="auto"/>
          <w:sz w:val="24"/>
          <w:szCs w:val="24"/>
        </w:rPr>
      </w:pPr>
    </w:p>
    <w:p w:rsidR="006C490C" w:rsidRPr="006B0F79" w:rsidRDefault="00AF5B66" w:rsidP="00CA3867">
      <w:pPr>
        <w:pStyle w:val="a5"/>
        <w:tabs>
          <w:tab w:val="num" w:pos="0"/>
        </w:tabs>
        <w:ind w:right="-81" w:firstLine="720"/>
        <w:jc w:val="center"/>
        <w:rPr>
          <w:rFonts w:ascii="Times New Roman" w:hAnsi="Times New Roman"/>
          <w:b/>
          <w:bCs/>
          <w:color w:val="auto"/>
          <w:sz w:val="24"/>
          <w:szCs w:val="24"/>
        </w:rPr>
      </w:pPr>
      <w:r w:rsidRPr="006B0F79">
        <w:rPr>
          <w:rFonts w:ascii="Times New Roman" w:hAnsi="Times New Roman"/>
          <w:b/>
          <w:bCs/>
          <w:color w:val="auto"/>
          <w:sz w:val="24"/>
          <w:szCs w:val="24"/>
        </w:rPr>
        <w:t>9</w:t>
      </w:r>
      <w:r w:rsidR="00F26260" w:rsidRPr="006B0F79">
        <w:rPr>
          <w:rFonts w:ascii="Times New Roman" w:hAnsi="Times New Roman"/>
          <w:b/>
          <w:bCs/>
          <w:color w:val="auto"/>
          <w:sz w:val="24"/>
          <w:szCs w:val="24"/>
        </w:rPr>
        <w:t xml:space="preserve"> Ответственность Сторон</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 xml:space="preserve">9.1 За неисполнение или ненадлежащее исполнение обязательств по настоящему Договору Стороны несут ответственность в соответствии с законодательством Республики Казахстан. </w:t>
      </w:r>
    </w:p>
    <w:p w:rsidR="00457C65" w:rsidRPr="006B0F79" w:rsidRDefault="00FF5BD2" w:rsidP="00DA4AD3">
      <w:pPr>
        <w:ind w:firstLine="709"/>
        <w:jc w:val="both"/>
      </w:pPr>
      <w:r w:rsidRPr="006B0F79">
        <w:t>9.2</w:t>
      </w:r>
      <w:r w:rsidR="00457C65" w:rsidRPr="006B0F79">
        <w:t xml:space="preserve"> При нарушении </w:t>
      </w:r>
      <w:r w:rsidR="00BF6DE1" w:rsidRPr="006B0F79">
        <w:t>Подрядчик</w:t>
      </w:r>
      <w:r w:rsidR="00457C65" w:rsidRPr="006B0F79">
        <w:t>ом срока предоставления отчетности по местному содержанию согласно п.п.</w:t>
      </w:r>
      <w:r w:rsidR="001319DA" w:rsidRPr="006B0F79">
        <w:t>1</w:t>
      </w:r>
      <w:r w:rsidR="00CA3867" w:rsidRPr="006B0F79">
        <w:t>5</w:t>
      </w:r>
      <w:r w:rsidR="00457C65" w:rsidRPr="006B0F79">
        <w:t>) п.3.1</w:t>
      </w:r>
      <w:r w:rsidR="000E63D8" w:rsidRPr="006B0F79">
        <w:t xml:space="preserve"> настоящего Договора</w:t>
      </w:r>
      <w:r w:rsidR="00457C65" w:rsidRPr="006B0F79">
        <w:t xml:space="preserve"> Заказчик вправе требовать от </w:t>
      </w:r>
      <w:r w:rsidR="00BF6DE1" w:rsidRPr="006B0F79">
        <w:t>Подрядчик</w:t>
      </w:r>
      <w:r w:rsidR="00457C65" w:rsidRPr="006B0F79">
        <w:t>а штраф в размере 3% от общей суммы Договора.</w:t>
      </w:r>
    </w:p>
    <w:p w:rsidR="00F26260" w:rsidRPr="006B0F79" w:rsidRDefault="00C67F2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FF5BD2" w:rsidRPr="006B0F79">
        <w:rPr>
          <w:rFonts w:ascii="Times New Roman" w:hAnsi="Times New Roman"/>
          <w:color w:val="auto"/>
          <w:sz w:val="24"/>
          <w:szCs w:val="24"/>
        </w:rPr>
        <w:t>3</w:t>
      </w:r>
      <w:r w:rsidRPr="006B0F79">
        <w:rPr>
          <w:rFonts w:ascii="Times New Roman" w:hAnsi="Times New Roman"/>
          <w:color w:val="auto"/>
          <w:sz w:val="24"/>
          <w:szCs w:val="24"/>
        </w:rPr>
        <w:t xml:space="preserve"> </w:t>
      </w:r>
      <w:r w:rsidR="00F26260" w:rsidRPr="006B0F79">
        <w:rPr>
          <w:rFonts w:ascii="Times New Roman" w:hAnsi="Times New Roman"/>
          <w:color w:val="auto"/>
          <w:sz w:val="24"/>
          <w:szCs w:val="24"/>
        </w:rPr>
        <w:t xml:space="preserve">За нарушение срока </w:t>
      </w:r>
      <w:r w:rsidR="00BF6DE1" w:rsidRPr="006B0F79">
        <w:rPr>
          <w:rFonts w:ascii="Times New Roman" w:hAnsi="Times New Roman"/>
          <w:color w:val="auto"/>
          <w:sz w:val="24"/>
          <w:szCs w:val="24"/>
        </w:rPr>
        <w:t>выполнен</w:t>
      </w:r>
      <w:r w:rsidR="00F26260"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00F26260" w:rsidRPr="006B0F79">
        <w:rPr>
          <w:rFonts w:ascii="Times New Roman" w:hAnsi="Times New Roman"/>
          <w:color w:val="auto"/>
          <w:sz w:val="24"/>
          <w:szCs w:val="24"/>
        </w:rPr>
        <w:t xml:space="preserve"> по вине </w:t>
      </w:r>
      <w:r w:rsidR="00BF6DE1" w:rsidRPr="006B0F79">
        <w:rPr>
          <w:rFonts w:ascii="Times New Roman" w:hAnsi="Times New Roman"/>
          <w:color w:val="auto"/>
          <w:sz w:val="24"/>
          <w:szCs w:val="24"/>
        </w:rPr>
        <w:t>Подрядчик</w:t>
      </w:r>
      <w:r w:rsidR="00F26260" w:rsidRPr="006B0F79">
        <w:rPr>
          <w:rFonts w:ascii="Times New Roman" w:hAnsi="Times New Roman"/>
          <w:color w:val="auto"/>
          <w:sz w:val="24"/>
          <w:szCs w:val="24"/>
        </w:rPr>
        <w:t xml:space="preserve">а, Заказчик вправе требовать уплаты пени в размере 0,1 % от общей суммы Договора за каждый день просрочки, но не </w:t>
      </w:r>
      <w:r w:rsidR="007C0311" w:rsidRPr="006B0F79">
        <w:rPr>
          <w:rFonts w:ascii="Times New Roman" w:hAnsi="Times New Roman"/>
          <w:color w:val="auto"/>
          <w:sz w:val="24"/>
          <w:szCs w:val="24"/>
        </w:rPr>
        <w:t xml:space="preserve">более </w:t>
      </w:r>
      <w:r w:rsidR="00F26260" w:rsidRPr="006B0F79">
        <w:rPr>
          <w:rFonts w:ascii="Times New Roman" w:hAnsi="Times New Roman"/>
          <w:color w:val="auto"/>
          <w:sz w:val="24"/>
          <w:szCs w:val="24"/>
        </w:rPr>
        <w:t xml:space="preserve">10% от общей суммы Договора, путем выставления требования о возмещении пени и удержания части причитающегося </w:t>
      </w:r>
      <w:r w:rsidR="00BF6DE1" w:rsidRPr="006B0F79">
        <w:rPr>
          <w:rFonts w:ascii="Times New Roman" w:hAnsi="Times New Roman"/>
          <w:color w:val="auto"/>
          <w:sz w:val="24"/>
          <w:szCs w:val="24"/>
        </w:rPr>
        <w:t>Подрядчик</w:t>
      </w:r>
      <w:r w:rsidR="00F26260" w:rsidRPr="006B0F79">
        <w:rPr>
          <w:rFonts w:ascii="Times New Roman" w:hAnsi="Times New Roman"/>
          <w:color w:val="auto"/>
          <w:sz w:val="24"/>
          <w:szCs w:val="24"/>
        </w:rPr>
        <w:t xml:space="preserve">у вознаграждения, подлежащего оплате по Договору, о чем </w:t>
      </w:r>
      <w:r w:rsidR="00BF6DE1" w:rsidRPr="006B0F79">
        <w:rPr>
          <w:rFonts w:ascii="Times New Roman" w:hAnsi="Times New Roman"/>
          <w:color w:val="auto"/>
          <w:sz w:val="24"/>
          <w:szCs w:val="24"/>
        </w:rPr>
        <w:t>Подрядчик</w:t>
      </w:r>
      <w:r w:rsidR="00F26260" w:rsidRPr="006B0F79">
        <w:rPr>
          <w:rFonts w:ascii="Times New Roman" w:hAnsi="Times New Roman"/>
          <w:color w:val="auto"/>
          <w:sz w:val="24"/>
          <w:szCs w:val="24"/>
        </w:rPr>
        <w:t>у будет направлено соответствующее письменное уведомление.</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FF5BD2" w:rsidRPr="006B0F79">
        <w:rPr>
          <w:rFonts w:ascii="Times New Roman" w:hAnsi="Times New Roman"/>
          <w:color w:val="auto"/>
          <w:sz w:val="24"/>
          <w:szCs w:val="24"/>
        </w:rPr>
        <w:t>4</w:t>
      </w:r>
      <w:r w:rsidRPr="006B0F79">
        <w:rPr>
          <w:rFonts w:ascii="Times New Roman" w:hAnsi="Times New Roman"/>
          <w:color w:val="auto"/>
          <w:sz w:val="24"/>
          <w:szCs w:val="24"/>
        </w:rPr>
        <w:t xml:space="preserve"> В случае нарушения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ом сроков устранения дефектов, предусмотренных двухсторонним дефектным актом, а в случае неявки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а – односторонним дефектным актом, Заказчик вправе требовать от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а</w:t>
      </w:r>
      <w:r w:rsidRPr="006B0F79">
        <w:rPr>
          <w:rFonts w:ascii="Times New Roman" w:hAnsi="Times New Roman"/>
          <w:b/>
          <w:color w:val="auto"/>
          <w:sz w:val="24"/>
          <w:szCs w:val="24"/>
        </w:rPr>
        <w:t xml:space="preserve"> </w:t>
      </w:r>
      <w:r w:rsidRPr="006B0F79">
        <w:rPr>
          <w:rFonts w:ascii="Times New Roman" w:hAnsi="Times New Roman"/>
          <w:color w:val="auto"/>
          <w:sz w:val="24"/>
          <w:szCs w:val="24"/>
        </w:rPr>
        <w:t xml:space="preserve">уплаты пени в размере  0,1% от </w:t>
      </w:r>
      <w:r w:rsidRPr="006B0F79">
        <w:rPr>
          <w:rFonts w:ascii="Times New Roman" w:hAnsi="Times New Roman"/>
          <w:color w:val="auto"/>
          <w:sz w:val="24"/>
          <w:szCs w:val="24"/>
        </w:rPr>
        <w:lastRenderedPageBreak/>
        <w:t>общей суммы Договора за каждый день задержки, но не свыше 10% от общей суммы Договора.</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FF5BD2" w:rsidRPr="006B0F79">
        <w:rPr>
          <w:rFonts w:ascii="Times New Roman" w:hAnsi="Times New Roman"/>
          <w:color w:val="auto"/>
          <w:sz w:val="24"/>
          <w:szCs w:val="24"/>
        </w:rPr>
        <w:t>5</w:t>
      </w:r>
      <w:r w:rsidRPr="006B0F79">
        <w:rPr>
          <w:rFonts w:ascii="Times New Roman" w:hAnsi="Times New Roman"/>
          <w:color w:val="auto"/>
          <w:sz w:val="24"/>
          <w:szCs w:val="24"/>
        </w:rPr>
        <w:t xml:space="preserve"> За неоплату Заказчиком выполненных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в установленны</w:t>
      </w:r>
      <w:r w:rsidR="00083873" w:rsidRPr="006B0F79">
        <w:rPr>
          <w:rFonts w:ascii="Times New Roman" w:hAnsi="Times New Roman"/>
          <w:color w:val="auto"/>
          <w:sz w:val="24"/>
          <w:szCs w:val="24"/>
        </w:rPr>
        <w:t>е</w:t>
      </w:r>
      <w:r w:rsidRPr="006B0F79">
        <w:rPr>
          <w:rFonts w:ascii="Times New Roman" w:hAnsi="Times New Roman"/>
          <w:color w:val="auto"/>
          <w:sz w:val="24"/>
          <w:szCs w:val="24"/>
        </w:rPr>
        <w:t xml:space="preserve"> Договором срок</w:t>
      </w:r>
      <w:r w:rsidR="00083873" w:rsidRPr="006B0F79">
        <w:rPr>
          <w:rFonts w:ascii="Times New Roman" w:hAnsi="Times New Roman"/>
          <w:color w:val="auto"/>
          <w:sz w:val="24"/>
          <w:szCs w:val="24"/>
        </w:rPr>
        <w:t>и</w:t>
      </w:r>
      <w:r w:rsidRPr="006B0F79">
        <w:rPr>
          <w:rFonts w:ascii="Times New Roman" w:hAnsi="Times New Roman"/>
          <w:color w:val="auto"/>
          <w:sz w:val="24"/>
          <w:szCs w:val="24"/>
        </w:rPr>
        <w:t xml:space="preserve">  </w:t>
      </w:r>
      <w:r w:rsidR="006C490C" w:rsidRPr="006B0F79">
        <w:rPr>
          <w:rFonts w:ascii="Times New Roman" w:hAnsi="Times New Roman"/>
          <w:color w:val="auto"/>
          <w:sz w:val="24"/>
          <w:szCs w:val="24"/>
        </w:rPr>
        <w:t>и нарушение требования установленного п</w:t>
      </w:r>
      <w:r w:rsidR="0019770D" w:rsidRPr="006B0F79">
        <w:rPr>
          <w:rFonts w:ascii="Times New Roman" w:hAnsi="Times New Roman"/>
          <w:color w:val="auto"/>
          <w:sz w:val="24"/>
          <w:szCs w:val="24"/>
        </w:rPr>
        <w:t>.</w:t>
      </w:r>
      <w:r w:rsidR="006C490C" w:rsidRPr="006B0F79">
        <w:rPr>
          <w:rFonts w:ascii="Times New Roman" w:hAnsi="Times New Roman"/>
          <w:color w:val="auto"/>
          <w:sz w:val="24"/>
          <w:szCs w:val="24"/>
        </w:rPr>
        <w:t>п</w:t>
      </w:r>
      <w:r w:rsidR="0019770D" w:rsidRPr="006B0F79">
        <w:rPr>
          <w:rFonts w:ascii="Times New Roman" w:hAnsi="Times New Roman"/>
          <w:color w:val="auto"/>
          <w:sz w:val="24"/>
          <w:szCs w:val="24"/>
        </w:rPr>
        <w:t>.</w:t>
      </w:r>
      <w:r w:rsidR="006C490C" w:rsidRPr="006B0F79">
        <w:rPr>
          <w:rFonts w:ascii="Times New Roman" w:hAnsi="Times New Roman"/>
          <w:color w:val="auto"/>
          <w:sz w:val="24"/>
          <w:szCs w:val="24"/>
        </w:rPr>
        <w:t xml:space="preserve"> 7) п. 3.2 настоящего Договора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вправе требовать от Заказчика уплаты пени в размере  0,1% от суммы неплатежа за каждый день просрочки, но не более 10 % от суммы подлежащей к оплате.</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003541" w:rsidRPr="006B0F79">
        <w:rPr>
          <w:rFonts w:ascii="Times New Roman" w:hAnsi="Times New Roman"/>
          <w:color w:val="auto"/>
          <w:sz w:val="24"/>
          <w:szCs w:val="24"/>
        </w:rPr>
        <w:t>6</w:t>
      </w:r>
      <w:r w:rsidRPr="006B0F79">
        <w:rPr>
          <w:rFonts w:ascii="Times New Roman" w:hAnsi="Times New Roman"/>
          <w:color w:val="auto"/>
          <w:sz w:val="24"/>
          <w:szCs w:val="24"/>
        </w:rPr>
        <w:t xml:space="preserve"> Если Заказчик не выполнит в срок свои обязательства, предусмотренные Договором, и это приведет к задержке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то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имеет право на продление срока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на соответствующий период и на освобождение на этот период от уплаты пени за просрочку </w:t>
      </w:r>
      <w:r w:rsidR="00BF6DE1" w:rsidRPr="006B0F79">
        <w:rPr>
          <w:rFonts w:ascii="Times New Roman" w:hAnsi="Times New Roman"/>
          <w:color w:val="auto"/>
          <w:sz w:val="24"/>
          <w:szCs w:val="24"/>
        </w:rPr>
        <w:t>выполнен</w:t>
      </w:r>
      <w:r w:rsidRPr="006B0F79">
        <w:rPr>
          <w:rFonts w:ascii="Times New Roman" w:hAnsi="Times New Roman"/>
          <w:color w:val="auto"/>
          <w:sz w:val="24"/>
          <w:szCs w:val="24"/>
        </w:rPr>
        <w:t xml:space="preserve">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в пределах календарного года.  </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003541" w:rsidRPr="006B0F79">
        <w:rPr>
          <w:rFonts w:ascii="Times New Roman" w:hAnsi="Times New Roman"/>
          <w:color w:val="auto"/>
          <w:sz w:val="24"/>
          <w:szCs w:val="24"/>
        </w:rPr>
        <w:t>7</w:t>
      </w:r>
      <w:r w:rsidR="00FF5BD2" w:rsidRPr="006B0F79">
        <w:rPr>
          <w:rFonts w:ascii="Times New Roman" w:hAnsi="Times New Roman"/>
          <w:color w:val="auto"/>
          <w:sz w:val="24"/>
          <w:szCs w:val="24"/>
        </w:rPr>
        <w:t xml:space="preserve"> </w:t>
      </w:r>
      <w:r w:rsidRPr="006B0F79">
        <w:rPr>
          <w:rFonts w:ascii="Times New Roman" w:hAnsi="Times New Roman"/>
          <w:color w:val="auto"/>
          <w:sz w:val="24"/>
          <w:szCs w:val="24"/>
        </w:rPr>
        <w:t xml:space="preserve"> Оплата пени и штрафов за </w:t>
      </w:r>
      <w:r w:rsidR="00054524" w:rsidRPr="006B0F79">
        <w:rPr>
          <w:rFonts w:ascii="Times New Roman" w:hAnsi="Times New Roman"/>
          <w:color w:val="auto"/>
          <w:sz w:val="24"/>
          <w:szCs w:val="24"/>
        </w:rPr>
        <w:t xml:space="preserve">неисполнение или ненадлежащее выполнение принятых обязательств по Договору </w:t>
      </w:r>
      <w:r w:rsidRPr="006B0F79">
        <w:rPr>
          <w:rFonts w:ascii="Times New Roman" w:hAnsi="Times New Roman"/>
          <w:color w:val="auto"/>
          <w:sz w:val="24"/>
          <w:szCs w:val="24"/>
        </w:rPr>
        <w:t xml:space="preserve">не освобождает Стороны от </w:t>
      </w:r>
      <w:r w:rsidR="00054524" w:rsidRPr="006B0F79">
        <w:rPr>
          <w:rFonts w:ascii="Times New Roman" w:hAnsi="Times New Roman"/>
          <w:color w:val="auto"/>
          <w:sz w:val="24"/>
          <w:szCs w:val="24"/>
        </w:rPr>
        <w:t xml:space="preserve">их </w:t>
      </w:r>
      <w:r w:rsidRPr="006B0F79">
        <w:rPr>
          <w:rFonts w:ascii="Times New Roman" w:hAnsi="Times New Roman"/>
          <w:color w:val="auto"/>
          <w:sz w:val="24"/>
          <w:szCs w:val="24"/>
        </w:rPr>
        <w:t>выполнения.</w:t>
      </w:r>
    </w:p>
    <w:p w:rsidR="00F26260" w:rsidRPr="006B0F79" w:rsidRDefault="00F26260" w:rsidP="00DA4AD3">
      <w:pPr>
        <w:pStyle w:val="a5"/>
        <w:tabs>
          <w:tab w:val="num" w:pos="0"/>
        </w:tabs>
        <w:ind w:right="-81" w:firstLine="709"/>
        <w:rPr>
          <w:rFonts w:ascii="Times New Roman" w:hAnsi="Times New Roman"/>
          <w:color w:val="auto"/>
          <w:sz w:val="24"/>
          <w:szCs w:val="24"/>
        </w:rPr>
      </w:pPr>
      <w:r w:rsidRPr="006B0F79">
        <w:rPr>
          <w:rFonts w:ascii="Times New Roman" w:hAnsi="Times New Roman"/>
          <w:color w:val="auto"/>
          <w:sz w:val="24"/>
          <w:szCs w:val="24"/>
        </w:rPr>
        <w:t>9.</w:t>
      </w:r>
      <w:r w:rsidR="00003541" w:rsidRPr="006B0F79">
        <w:rPr>
          <w:rFonts w:ascii="Times New Roman" w:hAnsi="Times New Roman"/>
          <w:color w:val="auto"/>
          <w:sz w:val="24"/>
          <w:szCs w:val="24"/>
        </w:rPr>
        <w:t>8</w:t>
      </w:r>
      <w:r w:rsidRPr="006B0F79">
        <w:rPr>
          <w:rFonts w:ascii="Times New Roman" w:hAnsi="Times New Roman"/>
          <w:color w:val="auto"/>
          <w:sz w:val="24"/>
          <w:szCs w:val="24"/>
        </w:rPr>
        <w:t xml:space="preserve">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 xml:space="preserve">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возникшей в течение и вследствие выполнения </w:t>
      </w:r>
      <w:r w:rsidR="00BF6DE1" w:rsidRPr="006B0F79">
        <w:rPr>
          <w:rFonts w:ascii="Times New Roman" w:hAnsi="Times New Roman"/>
          <w:color w:val="auto"/>
          <w:sz w:val="24"/>
          <w:szCs w:val="24"/>
        </w:rPr>
        <w:t>работ</w:t>
      </w:r>
      <w:r w:rsidRPr="006B0F79">
        <w:rPr>
          <w:rFonts w:ascii="Times New Roman" w:hAnsi="Times New Roman"/>
          <w:color w:val="auto"/>
          <w:sz w:val="24"/>
          <w:szCs w:val="24"/>
        </w:rPr>
        <w:t xml:space="preserve"> по настоящему Договору.</w:t>
      </w:r>
    </w:p>
    <w:p w:rsidR="006C490C" w:rsidRPr="006B0F79" w:rsidRDefault="00AF5B66" w:rsidP="00CA3867">
      <w:pPr>
        <w:pStyle w:val="5"/>
        <w:tabs>
          <w:tab w:val="num" w:pos="0"/>
        </w:tabs>
        <w:rPr>
          <w:sz w:val="24"/>
          <w:szCs w:val="24"/>
        </w:rPr>
      </w:pPr>
      <w:r w:rsidRPr="006B0F79">
        <w:rPr>
          <w:sz w:val="24"/>
          <w:szCs w:val="24"/>
        </w:rPr>
        <w:t>10</w:t>
      </w:r>
      <w:r w:rsidR="00F26260" w:rsidRPr="006B0F79">
        <w:rPr>
          <w:sz w:val="24"/>
          <w:szCs w:val="24"/>
        </w:rPr>
        <w:t xml:space="preserve"> Форс-мажор</w:t>
      </w:r>
    </w:p>
    <w:p w:rsidR="00F26260" w:rsidRPr="006B0F79" w:rsidRDefault="00F26260" w:rsidP="00DA4AD3">
      <w:pPr>
        <w:pStyle w:val="30"/>
        <w:tabs>
          <w:tab w:val="num" w:pos="0"/>
        </w:tabs>
        <w:ind w:left="0" w:firstLine="720"/>
        <w:rPr>
          <w:szCs w:val="24"/>
        </w:rPr>
      </w:pPr>
      <w:r w:rsidRPr="006B0F79">
        <w:rPr>
          <w:szCs w:val="24"/>
        </w:rPr>
        <w:t>10.</w:t>
      </w:r>
      <w:r w:rsidR="00AF5B66" w:rsidRPr="006B0F79">
        <w:rPr>
          <w:szCs w:val="24"/>
        </w:rPr>
        <w:t>1</w:t>
      </w:r>
      <w:r w:rsidRPr="006B0F79">
        <w:rPr>
          <w:szCs w:val="24"/>
        </w:rPr>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 административным вмешательством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F26260" w:rsidRPr="006B0F79" w:rsidRDefault="00F26260" w:rsidP="00DA4AD3">
      <w:pPr>
        <w:pStyle w:val="30"/>
        <w:tabs>
          <w:tab w:val="num" w:pos="0"/>
        </w:tabs>
        <w:ind w:left="0" w:firstLine="720"/>
        <w:rPr>
          <w:szCs w:val="24"/>
        </w:rPr>
      </w:pPr>
      <w:r w:rsidRPr="006B0F79">
        <w:rPr>
          <w:szCs w:val="24"/>
        </w:rPr>
        <w:t>10.2 Сторона, для которой наступили форс-мажорные обстоятельства, должна в течение 3 (тр</w:t>
      </w:r>
      <w:r w:rsidR="00F56FC5" w:rsidRPr="006B0F79">
        <w:rPr>
          <w:szCs w:val="24"/>
        </w:rPr>
        <w:t>ёх</w:t>
      </w:r>
      <w:r w:rsidRPr="006B0F79">
        <w:rPr>
          <w:szCs w:val="24"/>
        </w:rPr>
        <w:t>)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F26260" w:rsidRPr="006B0F79" w:rsidRDefault="00F26260" w:rsidP="00DA4AD3">
      <w:pPr>
        <w:pStyle w:val="30"/>
        <w:tabs>
          <w:tab w:val="num" w:pos="0"/>
        </w:tabs>
        <w:ind w:left="0" w:firstLine="720"/>
        <w:rPr>
          <w:szCs w:val="24"/>
        </w:rPr>
      </w:pPr>
      <w:r w:rsidRPr="006B0F79">
        <w:rPr>
          <w:szCs w:val="24"/>
        </w:rPr>
        <w:lastRenderedPageBreak/>
        <w:t>10.3 Сторона, ссылающаяся на форс-мажорные обстоятельства, обязана предоставить для их подтверждения документ, выданный ОЮЛ «Союз Торгово-промышленных палат Республики Казахстан» или иной уполномоченной организацией.</w:t>
      </w:r>
    </w:p>
    <w:p w:rsidR="00F26260" w:rsidRPr="006B0F79" w:rsidRDefault="00F26260" w:rsidP="00DA4AD3">
      <w:pPr>
        <w:pStyle w:val="30"/>
        <w:tabs>
          <w:tab w:val="num" w:pos="0"/>
        </w:tabs>
        <w:ind w:left="0" w:firstLine="720"/>
        <w:rPr>
          <w:szCs w:val="24"/>
        </w:rPr>
      </w:pPr>
    </w:p>
    <w:p w:rsidR="006C490C" w:rsidRPr="006B0F79" w:rsidRDefault="00AF5B66" w:rsidP="00CA3867">
      <w:pPr>
        <w:pStyle w:val="3"/>
        <w:tabs>
          <w:tab w:val="num" w:pos="0"/>
        </w:tabs>
        <w:rPr>
          <w:szCs w:val="24"/>
        </w:rPr>
      </w:pPr>
      <w:r w:rsidRPr="006B0F79">
        <w:rPr>
          <w:szCs w:val="24"/>
        </w:rPr>
        <w:t>11</w:t>
      </w:r>
      <w:r w:rsidR="00F26260" w:rsidRPr="006B0F79">
        <w:rPr>
          <w:szCs w:val="24"/>
        </w:rPr>
        <w:t xml:space="preserve"> Качество </w:t>
      </w:r>
      <w:r w:rsidR="00BF6DE1" w:rsidRPr="006B0F79">
        <w:rPr>
          <w:szCs w:val="24"/>
        </w:rPr>
        <w:t>работ</w:t>
      </w:r>
      <w:r w:rsidR="00CA3867" w:rsidRPr="006B0F79">
        <w:rPr>
          <w:szCs w:val="24"/>
        </w:rPr>
        <w:t xml:space="preserve"> и гарантии</w:t>
      </w:r>
    </w:p>
    <w:p w:rsidR="00F26260" w:rsidRPr="006B0F79" w:rsidRDefault="00AF5B66" w:rsidP="00DA4AD3">
      <w:pPr>
        <w:ind w:firstLine="720"/>
        <w:jc w:val="both"/>
      </w:pPr>
      <w:r w:rsidRPr="006B0F79">
        <w:t xml:space="preserve">11.1 </w:t>
      </w:r>
      <w:r w:rsidR="00F26260" w:rsidRPr="006B0F79">
        <w:t xml:space="preserve">Качество </w:t>
      </w:r>
      <w:r w:rsidR="00BF6DE1" w:rsidRPr="006B0F79">
        <w:t>выполнен</w:t>
      </w:r>
      <w:r w:rsidR="00F26260" w:rsidRPr="006B0F79">
        <w:t xml:space="preserve">ных </w:t>
      </w:r>
      <w:r w:rsidR="00BF6DE1" w:rsidRPr="006B0F79">
        <w:t>Подрядчик</w:t>
      </w:r>
      <w:r w:rsidR="00F26260" w:rsidRPr="006B0F79">
        <w:t xml:space="preserve">ом </w:t>
      </w:r>
      <w:r w:rsidR="00BF6DE1" w:rsidRPr="006B0F79">
        <w:t>работ</w:t>
      </w:r>
      <w:r w:rsidR="00F26260" w:rsidRPr="006B0F79">
        <w:t xml:space="preserve"> должно соответствовать условиям Договора, существующим стандартам, техническим и иным нормам, действующим в Республике Казахстан.</w:t>
      </w:r>
    </w:p>
    <w:p w:rsidR="00F26260" w:rsidRPr="006B0F79" w:rsidRDefault="00F26260" w:rsidP="00DA4AD3">
      <w:pPr>
        <w:pStyle w:val="a6"/>
        <w:ind w:firstLine="720"/>
        <w:rPr>
          <w:sz w:val="24"/>
          <w:szCs w:val="24"/>
        </w:rPr>
      </w:pPr>
      <w:r w:rsidRPr="006B0F79">
        <w:rPr>
          <w:sz w:val="24"/>
          <w:szCs w:val="24"/>
        </w:rPr>
        <w:t xml:space="preserve">11.2 Технадзор за выполнением и качеством </w:t>
      </w:r>
      <w:r w:rsidR="00BF6DE1" w:rsidRPr="006B0F79">
        <w:rPr>
          <w:sz w:val="24"/>
          <w:szCs w:val="24"/>
        </w:rPr>
        <w:t>работ</w:t>
      </w:r>
      <w:r w:rsidRPr="006B0F79">
        <w:rPr>
          <w:sz w:val="24"/>
          <w:szCs w:val="24"/>
        </w:rPr>
        <w:t xml:space="preserve">, а также приемку </w:t>
      </w:r>
      <w:r w:rsidR="00BF6DE1" w:rsidRPr="006B0F79">
        <w:rPr>
          <w:sz w:val="24"/>
          <w:szCs w:val="24"/>
        </w:rPr>
        <w:t>выполнен</w:t>
      </w:r>
      <w:r w:rsidRPr="006B0F79">
        <w:rPr>
          <w:sz w:val="24"/>
          <w:szCs w:val="24"/>
        </w:rPr>
        <w:t xml:space="preserve">ных </w:t>
      </w:r>
      <w:r w:rsidR="00BF6DE1" w:rsidRPr="006B0F79">
        <w:rPr>
          <w:sz w:val="24"/>
          <w:szCs w:val="24"/>
        </w:rPr>
        <w:t>работ</w:t>
      </w:r>
      <w:r w:rsidRPr="006B0F79">
        <w:rPr>
          <w:sz w:val="24"/>
          <w:szCs w:val="24"/>
        </w:rPr>
        <w:t xml:space="preserve"> осуществляет уполномоченный представитель Заказчика. </w:t>
      </w:r>
    </w:p>
    <w:p w:rsidR="00F26260" w:rsidRPr="006B0F79" w:rsidRDefault="00F26260" w:rsidP="00DA4AD3">
      <w:pPr>
        <w:tabs>
          <w:tab w:val="left" w:pos="0"/>
          <w:tab w:val="left" w:pos="142"/>
          <w:tab w:val="left" w:pos="426"/>
        </w:tabs>
        <w:ind w:firstLine="720"/>
        <w:jc w:val="both"/>
      </w:pPr>
      <w:r w:rsidRPr="006B0F79">
        <w:t xml:space="preserve">11.3 </w:t>
      </w:r>
      <w:r w:rsidR="00BF6DE1" w:rsidRPr="006B0F79">
        <w:t>Подрядчик</w:t>
      </w:r>
      <w:r w:rsidRPr="006B0F79">
        <w:t xml:space="preserve"> несет ответственность за ненадлежащее качество </w:t>
      </w:r>
      <w:r w:rsidR="00BF6DE1" w:rsidRPr="006B0F79">
        <w:t>выполнен</w:t>
      </w:r>
      <w:r w:rsidRPr="006B0F79">
        <w:t xml:space="preserve">ных </w:t>
      </w:r>
      <w:r w:rsidR="00BF6DE1" w:rsidRPr="006B0F79">
        <w:t>работ</w:t>
      </w:r>
      <w:r w:rsidRPr="006B0F79">
        <w:t xml:space="preserve"> в соответствии с законодательством Республики Казахстан. </w:t>
      </w:r>
    </w:p>
    <w:p w:rsidR="00F26260" w:rsidRPr="006B0F79" w:rsidRDefault="00F26260" w:rsidP="00DA4AD3">
      <w:pPr>
        <w:autoSpaceDE w:val="0"/>
        <w:autoSpaceDN w:val="0"/>
        <w:adjustRightInd w:val="0"/>
        <w:ind w:firstLine="720"/>
        <w:jc w:val="both"/>
      </w:pPr>
      <w:r w:rsidRPr="006B0F79">
        <w:t xml:space="preserve">11.4 </w:t>
      </w:r>
      <w:r w:rsidR="00BF6DE1" w:rsidRPr="006B0F79">
        <w:t>Подрядчик</w:t>
      </w:r>
      <w:r w:rsidRPr="006B0F79">
        <w:t xml:space="preserve"> гарантирует, что </w:t>
      </w:r>
      <w:r w:rsidR="00BF6DE1" w:rsidRPr="006B0F79">
        <w:t>работы</w:t>
      </w:r>
      <w:r w:rsidRPr="006B0F79">
        <w:t xml:space="preserve">, </w:t>
      </w:r>
      <w:r w:rsidR="00BF6DE1" w:rsidRPr="006B0F79">
        <w:t>выполнен</w:t>
      </w:r>
      <w:r w:rsidRPr="006B0F79">
        <w:t>ные  по Договору, не будут иметь дефектов или любых других недостатков.</w:t>
      </w:r>
    </w:p>
    <w:p w:rsidR="00F56FC5" w:rsidRPr="006B0F79" w:rsidRDefault="00F26260" w:rsidP="00DA4AD3">
      <w:pPr>
        <w:pStyle w:val="10"/>
        <w:ind w:firstLine="720"/>
        <w:jc w:val="both"/>
        <w:rPr>
          <w:rFonts w:ascii="Times New Roman" w:hAnsi="Times New Roman"/>
          <w:szCs w:val="24"/>
        </w:rPr>
      </w:pPr>
      <w:r w:rsidRPr="006B0F79">
        <w:t xml:space="preserve">11.5 Гарантия </w:t>
      </w:r>
      <w:r w:rsidR="00BF6DE1" w:rsidRPr="006B0F79">
        <w:t>Подрядчик</w:t>
      </w:r>
      <w:r w:rsidRPr="006B0F79">
        <w:t xml:space="preserve">а на </w:t>
      </w:r>
      <w:r w:rsidR="00BF6DE1" w:rsidRPr="006B0F79">
        <w:t>выполнен</w:t>
      </w:r>
      <w:r w:rsidRPr="006B0F79">
        <w:t xml:space="preserve">ные </w:t>
      </w:r>
      <w:r w:rsidR="00BF6DE1" w:rsidRPr="006B0F79">
        <w:t>работы</w:t>
      </w:r>
      <w:r w:rsidRPr="006B0F79">
        <w:t xml:space="preserve"> действительна </w:t>
      </w:r>
      <w:r w:rsidR="00F56FC5" w:rsidRPr="006B0F79">
        <w:t>в течение 30 (тридцат</w:t>
      </w:r>
      <w:r w:rsidR="00F56FC5" w:rsidRPr="006B0F79">
        <w:rPr>
          <w:rFonts w:ascii="Times New Roman" w:hAnsi="Times New Roman"/>
        </w:rPr>
        <w:t>и</w:t>
      </w:r>
      <w:r w:rsidR="00F56FC5" w:rsidRPr="006B0F79">
        <w:t xml:space="preserve">) календарных  дней со дня подписания Сторонами </w:t>
      </w:r>
      <w:r w:rsidR="00F56FC5" w:rsidRPr="006B0F79">
        <w:rPr>
          <w:rFonts w:ascii="Times New Roman" w:hAnsi="Times New Roman"/>
        </w:rPr>
        <w:t>акта выполненных работ.</w:t>
      </w:r>
      <w:r w:rsidR="00F56FC5" w:rsidRPr="006B0F79">
        <w:t xml:space="preserve"> </w:t>
      </w:r>
      <w:r w:rsidR="00F56FC5" w:rsidRPr="006B0F79">
        <w:rPr>
          <w:rFonts w:ascii="Times New Roman" w:hAnsi="Times New Roman"/>
          <w:szCs w:val="24"/>
        </w:rPr>
        <w:t xml:space="preserve">Гарантийный срок эксплуатации запасных частей и материалов, установленных при выполнении работ, составляет 12 (двенадцать) месяцев со дня подписания </w:t>
      </w:r>
      <w:r w:rsidR="00F56FC5" w:rsidRPr="006B0F79">
        <w:t xml:space="preserve">акта выполненных </w:t>
      </w:r>
      <w:r w:rsidR="00214ED9" w:rsidRPr="006B0F79">
        <w:rPr>
          <w:rFonts w:ascii="Times New Roman" w:hAnsi="Times New Roman"/>
        </w:rPr>
        <w:t>работ</w:t>
      </w:r>
      <w:r w:rsidR="00F56FC5" w:rsidRPr="006B0F79">
        <w:rPr>
          <w:rFonts w:ascii="Times New Roman" w:hAnsi="Times New Roman"/>
          <w:szCs w:val="24"/>
        </w:rPr>
        <w:t>.</w:t>
      </w:r>
    </w:p>
    <w:p w:rsidR="00F26260" w:rsidRPr="006B0F79" w:rsidRDefault="00AF5B66" w:rsidP="00DA4AD3">
      <w:pPr>
        <w:tabs>
          <w:tab w:val="left" w:pos="-1985"/>
        </w:tabs>
        <w:suppressAutoHyphens/>
        <w:ind w:firstLine="720"/>
        <w:jc w:val="both"/>
      </w:pPr>
      <w:r w:rsidRPr="006B0F79">
        <w:t>11.6</w:t>
      </w:r>
      <w:r w:rsidR="00F26260" w:rsidRPr="006B0F79">
        <w:t xml:space="preserve"> Заказчик обязан уведомить </w:t>
      </w:r>
      <w:r w:rsidR="00BF6DE1" w:rsidRPr="006B0F79">
        <w:t>Подрядчик</w:t>
      </w:r>
      <w:r w:rsidR="00F26260" w:rsidRPr="006B0F79">
        <w:t>а в письменной форме в течение 10 (десяти) рабочих дней с даты выявления дефектов и/или недостатков обо всех претензиях, связанных с гарантией, с указанием срока исправления дефектов и/или недостатков.</w:t>
      </w:r>
    </w:p>
    <w:p w:rsidR="00F26260" w:rsidRPr="006B0F79" w:rsidRDefault="00F26260" w:rsidP="00DA4AD3">
      <w:pPr>
        <w:autoSpaceDE w:val="0"/>
        <w:autoSpaceDN w:val="0"/>
        <w:adjustRightInd w:val="0"/>
        <w:ind w:firstLine="720"/>
        <w:jc w:val="both"/>
      </w:pPr>
      <w:r w:rsidRPr="006B0F79">
        <w:t xml:space="preserve">11.7 После получения подобного уведомления </w:t>
      </w:r>
      <w:r w:rsidR="00BF6DE1" w:rsidRPr="006B0F79">
        <w:t>Подрядчик</w:t>
      </w:r>
      <w:r w:rsidRPr="006B0F79">
        <w:t xml:space="preserve"> обязан за свой счет в указанный Заказчиком срок осуществить устранение дефектов и/или недостатков без каких-либо расходов со стороны Заказчика.</w:t>
      </w:r>
    </w:p>
    <w:p w:rsidR="00F26260" w:rsidRPr="006B0F79" w:rsidRDefault="00F26260" w:rsidP="00DA4AD3">
      <w:pPr>
        <w:autoSpaceDE w:val="0"/>
        <w:autoSpaceDN w:val="0"/>
        <w:adjustRightInd w:val="0"/>
        <w:ind w:firstLine="720"/>
        <w:jc w:val="both"/>
      </w:pPr>
      <w:r w:rsidRPr="006B0F79">
        <w:t xml:space="preserve">11.8 Если </w:t>
      </w:r>
      <w:r w:rsidR="00BF6DE1" w:rsidRPr="006B0F79">
        <w:t>Подрядчик</w:t>
      </w:r>
      <w:r w:rsidRPr="006B0F79">
        <w:t xml:space="preserve">, получив уведомление, не устранит обнаружившиеся дефекты и/или недостатки в сроки, требуемые Заказчиком, Заказчик может применить необходимые санкции и меры по устранению обнаружившихся дефектов и/или недостатков за счет </w:t>
      </w:r>
      <w:r w:rsidR="00BF6DE1" w:rsidRPr="006B0F79">
        <w:t>Подрядчик</w:t>
      </w:r>
      <w:r w:rsidRPr="006B0F79">
        <w:t xml:space="preserve">а без какого-либо ущерба другим правам, которыми Заказчик может обладать по Договору в отношении </w:t>
      </w:r>
      <w:r w:rsidR="00BF6DE1" w:rsidRPr="006B0F79">
        <w:t>Подрядчик</w:t>
      </w:r>
      <w:r w:rsidRPr="006B0F79">
        <w:t xml:space="preserve">а. </w:t>
      </w:r>
    </w:p>
    <w:p w:rsidR="00F26260" w:rsidRPr="006B0F79" w:rsidRDefault="00F26260" w:rsidP="00DA4AD3">
      <w:pPr>
        <w:ind w:firstLine="720"/>
        <w:jc w:val="both"/>
      </w:pPr>
      <w:r w:rsidRPr="006B0F79">
        <w:t xml:space="preserve">11.9 Все расходы, связанные с устранением дефектов и/или недостатков несет </w:t>
      </w:r>
      <w:r w:rsidR="00BF6DE1" w:rsidRPr="006B0F79">
        <w:t>Подрядчик</w:t>
      </w:r>
      <w:r w:rsidRPr="006B0F79">
        <w:t xml:space="preserve">.   </w:t>
      </w:r>
    </w:p>
    <w:p w:rsidR="00F26260" w:rsidRPr="006B0F79" w:rsidRDefault="00F26260" w:rsidP="00DA4AD3">
      <w:pPr>
        <w:ind w:firstLine="720"/>
        <w:jc w:val="both"/>
      </w:pPr>
      <w:r w:rsidRPr="006B0F79">
        <w:t xml:space="preserve">11.10 При устранении дефектов и/или недостатков, гарантийный срок на них отсчитывается заново, со дня их устранения.   </w:t>
      </w:r>
    </w:p>
    <w:p w:rsidR="00F26260" w:rsidRPr="006B0F79" w:rsidRDefault="00F26260" w:rsidP="00DA4AD3">
      <w:pPr>
        <w:pStyle w:val="30"/>
        <w:tabs>
          <w:tab w:val="num" w:pos="0"/>
        </w:tabs>
        <w:ind w:left="0" w:firstLine="720"/>
        <w:rPr>
          <w:szCs w:val="24"/>
        </w:rPr>
      </w:pPr>
    </w:p>
    <w:p w:rsidR="006C490C" w:rsidRPr="006B0F79" w:rsidRDefault="00F26260" w:rsidP="00CA3867">
      <w:pPr>
        <w:pStyle w:val="7"/>
        <w:tabs>
          <w:tab w:val="num" w:pos="0"/>
        </w:tabs>
        <w:ind w:left="0" w:firstLine="720"/>
        <w:rPr>
          <w:bCs w:val="0"/>
          <w:sz w:val="24"/>
        </w:rPr>
      </w:pPr>
      <w:r w:rsidRPr="006B0F79">
        <w:rPr>
          <w:bCs w:val="0"/>
          <w:sz w:val="24"/>
        </w:rPr>
        <w:lastRenderedPageBreak/>
        <w:t>12 Распределение риска</w:t>
      </w:r>
    </w:p>
    <w:p w:rsidR="00F26260" w:rsidRPr="006B0F79" w:rsidRDefault="00F26260" w:rsidP="00DA4AD3">
      <w:pPr>
        <w:pStyle w:val="30"/>
        <w:tabs>
          <w:tab w:val="num" w:pos="0"/>
        </w:tabs>
        <w:ind w:left="0" w:firstLine="720"/>
        <w:rPr>
          <w:szCs w:val="24"/>
        </w:rPr>
      </w:pPr>
      <w:r w:rsidRPr="006B0F79">
        <w:rPr>
          <w:szCs w:val="24"/>
        </w:rPr>
        <w:t xml:space="preserve">12.1 Риск случайно наступившей невозможности </w:t>
      </w:r>
      <w:r w:rsidR="00BF6DE1" w:rsidRPr="006B0F79">
        <w:rPr>
          <w:szCs w:val="24"/>
        </w:rPr>
        <w:t>выполнен</w:t>
      </w:r>
      <w:r w:rsidRPr="006B0F79">
        <w:rPr>
          <w:szCs w:val="24"/>
        </w:rPr>
        <w:t xml:space="preserve">ия </w:t>
      </w:r>
      <w:r w:rsidR="00BF6DE1" w:rsidRPr="006B0F79">
        <w:rPr>
          <w:szCs w:val="24"/>
        </w:rPr>
        <w:t>работ</w:t>
      </w:r>
      <w:r w:rsidRPr="006B0F79">
        <w:rPr>
          <w:szCs w:val="24"/>
        </w:rPr>
        <w:t xml:space="preserve"> несет </w:t>
      </w:r>
      <w:r w:rsidR="00BF6DE1" w:rsidRPr="006B0F79">
        <w:rPr>
          <w:szCs w:val="24"/>
        </w:rPr>
        <w:t>Подрядчик</w:t>
      </w:r>
      <w:r w:rsidRPr="006B0F79">
        <w:rPr>
          <w:szCs w:val="24"/>
        </w:rPr>
        <w:t>.</w:t>
      </w:r>
    </w:p>
    <w:p w:rsidR="00F26260" w:rsidRPr="006B0F79" w:rsidRDefault="00F26260" w:rsidP="00DA4AD3">
      <w:pPr>
        <w:pStyle w:val="30"/>
        <w:tabs>
          <w:tab w:val="num" w:pos="0"/>
        </w:tabs>
        <w:ind w:left="0" w:firstLine="720"/>
        <w:rPr>
          <w:szCs w:val="24"/>
        </w:rPr>
      </w:pPr>
      <w:r w:rsidRPr="006B0F79">
        <w:rPr>
          <w:szCs w:val="24"/>
        </w:rPr>
        <w:t xml:space="preserve">12.2 Риск случайного удорожания </w:t>
      </w:r>
      <w:r w:rsidR="00BF6DE1" w:rsidRPr="006B0F79">
        <w:rPr>
          <w:szCs w:val="24"/>
        </w:rPr>
        <w:t>работ</w:t>
      </w:r>
      <w:r w:rsidRPr="006B0F79">
        <w:rPr>
          <w:szCs w:val="24"/>
        </w:rPr>
        <w:t xml:space="preserve"> несет </w:t>
      </w:r>
      <w:r w:rsidR="00BF6DE1" w:rsidRPr="006B0F79">
        <w:rPr>
          <w:szCs w:val="24"/>
        </w:rPr>
        <w:t>Подрядчик</w:t>
      </w:r>
      <w:r w:rsidRPr="006B0F79">
        <w:rPr>
          <w:szCs w:val="24"/>
        </w:rPr>
        <w:t>.</w:t>
      </w:r>
    </w:p>
    <w:p w:rsidR="00F26260" w:rsidRPr="006B0F79" w:rsidRDefault="00F26260" w:rsidP="00DA4AD3">
      <w:pPr>
        <w:pStyle w:val="30"/>
        <w:tabs>
          <w:tab w:val="num" w:pos="0"/>
        </w:tabs>
        <w:ind w:left="0" w:firstLine="720"/>
        <w:rPr>
          <w:bCs/>
          <w:szCs w:val="24"/>
        </w:rPr>
      </w:pPr>
      <w:r w:rsidRPr="006B0F79">
        <w:rPr>
          <w:szCs w:val="24"/>
        </w:rPr>
        <w:t xml:space="preserve">12.3 Если </w:t>
      </w:r>
      <w:r w:rsidR="00BF6DE1" w:rsidRPr="006B0F79">
        <w:rPr>
          <w:szCs w:val="24"/>
        </w:rPr>
        <w:t>выполнен</w:t>
      </w:r>
      <w:r w:rsidRPr="006B0F79">
        <w:rPr>
          <w:szCs w:val="24"/>
        </w:rPr>
        <w:t xml:space="preserve">ие </w:t>
      </w:r>
      <w:r w:rsidR="00BF6DE1" w:rsidRPr="006B0F79">
        <w:rPr>
          <w:szCs w:val="24"/>
        </w:rPr>
        <w:t>работ</w:t>
      </w:r>
      <w:r w:rsidRPr="006B0F79">
        <w:rPr>
          <w:szCs w:val="24"/>
        </w:rPr>
        <w:t xml:space="preserve"> стало невозможным не по вине Сторон, </w:t>
      </w:r>
      <w:r w:rsidR="00BF6DE1" w:rsidRPr="006B0F79">
        <w:rPr>
          <w:szCs w:val="24"/>
        </w:rPr>
        <w:t>Подрядчик</w:t>
      </w:r>
      <w:r w:rsidRPr="006B0F79">
        <w:rPr>
          <w:szCs w:val="24"/>
        </w:rPr>
        <w:t xml:space="preserve"> не вправе требовать оплаты за не </w:t>
      </w:r>
      <w:r w:rsidR="00BF6DE1" w:rsidRPr="006B0F79">
        <w:rPr>
          <w:szCs w:val="24"/>
        </w:rPr>
        <w:t>выполнен</w:t>
      </w:r>
      <w:r w:rsidRPr="006B0F79">
        <w:rPr>
          <w:szCs w:val="24"/>
        </w:rPr>
        <w:t xml:space="preserve">ные </w:t>
      </w:r>
      <w:r w:rsidR="00BF6DE1" w:rsidRPr="006B0F79">
        <w:rPr>
          <w:szCs w:val="24"/>
        </w:rPr>
        <w:t>работы</w:t>
      </w:r>
      <w:r w:rsidRPr="006B0F79">
        <w:rPr>
          <w:szCs w:val="24"/>
        </w:rPr>
        <w:t xml:space="preserve">. </w:t>
      </w:r>
      <w:r w:rsidRPr="006B0F79">
        <w:rPr>
          <w:bCs/>
          <w:szCs w:val="24"/>
        </w:rPr>
        <w:t xml:space="preserve">Если окончание </w:t>
      </w:r>
      <w:r w:rsidR="00BF6DE1" w:rsidRPr="006B0F79">
        <w:rPr>
          <w:bCs/>
          <w:szCs w:val="24"/>
        </w:rPr>
        <w:t>работ</w:t>
      </w:r>
      <w:r w:rsidRPr="006B0F79">
        <w:rPr>
          <w:bCs/>
          <w:szCs w:val="24"/>
        </w:rPr>
        <w:t xml:space="preserve"> стало невозможным не по вине Сторон и Стороны пришли к соглашению о прекращении </w:t>
      </w:r>
      <w:r w:rsidR="00BF6DE1" w:rsidRPr="006B0F79">
        <w:rPr>
          <w:bCs/>
          <w:szCs w:val="24"/>
        </w:rPr>
        <w:t>выполнен</w:t>
      </w:r>
      <w:r w:rsidRPr="006B0F79">
        <w:rPr>
          <w:bCs/>
          <w:szCs w:val="24"/>
        </w:rPr>
        <w:t xml:space="preserve">ия </w:t>
      </w:r>
      <w:r w:rsidR="00BF6DE1" w:rsidRPr="006B0F79">
        <w:rPr>
          <w:bCs/>
          <w:szCs w:val="24"/>
        </w:rPr>
        <w:t>работ</w:t>
      </w:r>
      <w:r w:rsidRPr="006B0F79">
        <w:rPr>
          <w:bCs/>
          <w:szCs w:val="24"/>
        </w:rPr>
        <w:t xml:space="preserve">, Заказчик обязан оплатить расходы </w:t>
      </w:r>
      <w:r w:rsidR="00BF6DE1" w:rsidRPr="006B0F79">
        <w:rPr>
          <w:bCs/>
          <w:szCs w:val="24"/>
        </w:rPr>
        <w:t>Подрядчик</w:t>
      </w:r>
      <w:r w:rsidRPr="006B0F79">
        <w:rPr>
          <w:bCs/>
          <w:szCs w:val="24"/>
        </w:rPr>
        <w:t xml:space="preserve">а, понесённые на </w:t>
      </w:r>
      <w:r w:rsidR="00BF6DE1" w:rsidRPr="006B0F79">
        <w:rPr>
          <w:bCs/>
          <w:szCs w:val="24"/>
        </w:rPr>
        <w:t>выполнен</w:t>
      </w:r>
      <w:r w:rsidRPr="006B0F79">
        <w:rPr>
          <w:bCs/>
          <w:szCs w:val="24"/>
        </w:rPr>
        <w:t xml:space="preserve">ие части </w:t>
      </w:r>
      <w:r w:rsidR="00BF6DE1" w:rsidRPr="006B0F79">
        <w:rPr>
          <w:bCs/>
          <w:szCs w:val="24"/>
        </w:rPr>
        <w:t>работ</w:t>
      </w:r>
      <w:r w:rsidRPr="006B0F79">
        <w:rPr>
          <w:bCs/>
          <w:szCs w:val="24"/>
        </w:rPr>
        <w:t xml:space="preserve"> до принятия решения о прекращении </w:t>
      </w:r>
      <w:r w:rsidR="00BF6DE1" w:rsidRPr="006B0F79">
        <w:rPr>
          <w:bCs/>
          <w:szCs w:val="24"/>
        </w:rPr>
        <w:t>работ</w:t>
      </w:r>
      <w:r w:rsidRPr="006B0F79">
        <w:rPr>
          <w:bCs/>
          <w:szCs w:val="24"/>
        </w:rPr>
        <w:t>.</w:t>
      </w:r>
    </w:p>
    <w:p w:rsidR="0086590F" w:rsidRPr="006B0F79" w:rsidRDefault="0086590F" w:rsidP="00DA4AD3">
      <w:pPr>
        <w:pStyle w:val="30"/>
        <w:tabs>
          <w:tab w:val="num" w:pos="0"/>
        </w:tabs>
        <w:ind w:left="0" w:firstLine="720"/>
        <w:rPr>
          <w:bCs/>
          <w:szCs w:val="24"/>
        </w:rPr>
      </w:pPr>
    </w:p>
    <w:p w:rsidR="006C490C" w:rsidRPr="006B0F79" w:rsidRDefault="00F26260" w:rsidP="00CA3867">
      <w:pPr>
        <w:pStyle w:val="7"/>
        <w:tabs>
          <w:tab w:val="num" w:pos="0"/>
        </w:tabs>
        <w:ind w:left="0" w:firstLine="720"/>
        <w:rPr>
          <w:bCs w:val="0"/>
          <w:sz w:val="24"/>
        </w:rPr>
      </w:pPr>
      <w:r w:rsidRPr="006B0F79">
        <w:rPr>
          <w:bCs w:val="0"/>
          <w:sz w:val="24"/>
        </w:rPr>
        <w:t>13 Изменение, дополнение и расторжение Договора</w:t>
      </w:r>
    </w:p>
    <w:p w:rsidR="00F26260" w:rsidRPr="006B0F79" w:rsidRDefault="00F26260" w:rsidP="00DA4AD3">
      <w:pPr>
        <w:pStyle w:val="30"/>
        <w:tabs>
          <w:tab w:val="num" w:pos="0"/>
        </w:tabs>
        <w:ind w:left="0" w:firstLine="720"/>
        <w:rPr>
          <w:szCs w:val="24"/>
        </w:rPr>
      </w:pPr>
      <w:r w:rsidRPr="006B0F79">
        <w:rPr>
          <w:szCs w:val="24"/>
        </w:rPr>
        <w:t xml:space="preserve">13.1 Изменение, дополнение и расторжение Договора возможно путем подписания соответствующего соглашения между Сторонами. </w:t>
      </w:r>
    </w:p>
    <w:p w:rsidR="00F26260" w:rsidRPr="006B0F79" w:rsidRDefault="00F26260" w:rsidP="00DA4AD3">
      <w:pPr>
        <w:pStyle w:val="20"/>
        <w:rPr>
          <w:sz w:val="24"/>
          <w:szCs w:val="24"/>
        </w:rPr>
      </w:pPr>
      <w:r w:rsidRPr="006B0F79">
        <w:rPr>
          <w:sz w:val="24"/>
          <w:szCs w:val="24"/>
        </w:rPr>
        <w:t xml:space="preserve">13.2 Договор может быть расторгнут по обоюдному согласию между Сторонами. В этом случае Сторона, инициирующая расторжение Договора, обязана письменно уведомить  другую Сторону за 7 (семь) календарных дней о своем намерении расторгнуть Договор.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F26260" w:rsidRPr="006B0F79" w:rsidRDefault="00F26260" w:rsidP="00DA4AD3">
      <w:pPr>
        <w:keepNext/>
        <w:tabs>
          <w:tab w:val="num" w:pos="0"/>
        </w:tabs>
        <w:ind w:firstLine="720"/>
        <w:jc w:val="both"/>
      </w:pPr>
      <w:r w:rsidRPr="006B0F79">
        <w:t xml:space="preserve">13.3 Договор может быть расторгнут Заказчиком в одностороннем порядке при следующих условиях: </w:t>
      </w:r>
    </w:p>
    <w:p w:rsidR="00F26260" w:rsidRPr="006B0F79" w:rsidRDefault="00D3130A" w:rsidP="00DA4AD3">
      <w:pPr>
        <w:pStyle w:val="BodyText21"/>
        <w:keepNext/>
        <w:tabs>
          <w:tab w:val="clear" w:pos="142"/>
          <w:tab w:val="num" w:pos="0"/>
          <w:tab w:val="left" w:pos="709"/>
          <w:tab w:val="left" w:pos="851"/>
          <w:tab w:val="left" w:pos="993"/>
        </w:tabs>
        <w:ind w:firstLine="720"/>
        <w:rPr>
          <w:szCs w:val="24"/>
        </w:rPr>
      </w:pPr>
      <w:r w:rsidRPr="006B0F79">
        <w:rPr>
          <w:szCs w:val="24"/>
        </w:rPr>
        <w:t>1</w:t>
      </w:r>
      <w:r w:rsidR="00F26260" w:rsidRPr="006B0F79">
        <w:rPr>
          <w:szCs w:val="24"/>
        </w:rPr>
        <w:t xml:space="preserve">) При нарушении </w:t>
      </w:r>
      <w:r w:rsidR="00BF6DE1" w:rsidRPr="006B0F79">
        <w:rPr>
          <w:szCs w:val="24"/>
        </w:rPr>
        <w:t>Подрядчик</w:t>
      </w:r>
      <w:r w:rsidR="00F26260" w:rsidRPr="006B0F79">
        <w:rPr>
          <w:szCs w:val="24"/>
        </w:rPr>
        <w:t xml:space="preserve">ом срока </w:t>
      </w:r>
      <w:r w:rsidR="00BF6DE1" w:rsidRPr="006B0F79">
        <w:rPr>
          <w:szCs w:val="24"/>
        </w:rPr>
        <w:t>выполнен</w:t>
      </w:r>
      <w:r w:rsidR="00F26260" w:rsidRPr="006B0F79">
        <w:rPr>
          <w:szCs w:val="24"/>
        </w:rPr>
        <w:t xml:space="preserve">ия </w:t>
      </w:r>
      <w:r w:rsidR="00BF6DE1" w:rsidRPr="006B0F79">
        <w:rPr>
          <w:szCs w:val="24"/>
        </w:rPr>
        <w:t>работ</w:t>
      </w:r>
      <w:r w:rsidR="00F26260" w:rsidRPr="006B0F79">
        <w:rPr>
          <w:szCs w:val="24"/>
        </w:rPr>
        <w:t xml:space="preserve">, установленного Договором; </w:t>
      </w:r>
    </w:p>
    <w:p w:rsidR="00F26260" w:rsidRPr="006B0F79" w:rsidRDefault="00D3130A" w:rsidP="00DA4AD3">
      <w:pPr>
        <w:keepNext/>
        <w:tabs>
          <w:tab w:val="num" w:pos="0"/>
        </w:tabs>
        <w:ind w:firstLine="720"/>
        <w:jc w:val="both"/>
      </w:pPr>
      <w:r w:rsidRPr="006B0F79">
        <w:t>2</w:t>
      </w:r>
      <w:r w:rsidR="00F26260" w:rsidRPr="006B0F79">
        <w:t xml:space="preserve">) </w:t>
      </w:r>
      <w:r w:rsidR="00BF6DE1" w:rsidRPr="006B0F79">
        <w:t>Подрядчик</w:t>
      </w:r>
      <w:r w:rsidR="00F26260" w:rsidRPr="006B0F79">
        <w:t xml:space="preserve"> не устраняет недостатки и/или дефекты</w:t>
      </w:r>
      <w:r w:rsidR="006D644B" w:rsidRPr="006B0F79">
        <w:t>,</w:t>
      </w:r>
      <w:r w:rsidR="00F26260" w:rsidRPr="006B0F79">
        <w:t xml:space="preserve"> выявленные в ходе </w:t>
      </w:r>
      <w:r w:rsidR="00BF6DE1" w:rsidRPr="006B0F79">
        <w:t>выполнен</w:t>
      </w:r>
      <w:r w:rsidR="00F26260" w:rsidRPr="006B0F79">
        <w:t xml:space="preserve">ия </w:t>
      </w:r>
      <w:r w:rsidR="00BF6DE1" w:rsidRPr="006B0F79">
        <w:t>работ</w:t>
      </w:r>
      <w:r w:rsidR="00F26260" w:rsidRPr="006B0F79">
        <w:t xml:space="preserve"> и указанные Заказчиком, в течение срока, определенного Заказчиком на их устранение.</w:t>
      </w:r>
    </w:p>
    <w:p w:rsidR="00F26260" w:rsidRPr="006B0F79" w:rsidRDefault="00F26260" w:rsidP="00DA4AD3">
      <w:pPr>
        <w:keepNext/>
        <w:tabs>
          <w:tab w:val="num" w:pos="0"/>
        </w:tabs>
        <w:ind w:firstLine="720"/>
        <w:jc w:val="both"/>
      </w:pPr>
      <w:r w:rsidRPr="006B0F79">
        <w:t xml:space="preserve">13.4 Расторжение Договора оформляется  подписанием Сторонами соглашения о расторжении, в котором будут урегулированы вопросы окончания исполнения обязательств Сторон и проведение окончательных расчетов между Сторонами.     </w:t>
      </w:r>
    </w:p>
    <w:p w:rsidR="00F26260" w:rsidRPr="006B0F79" w:rsidRDefault="00F26260" w:rsidP="00DA4AD3">
      <w:pPr>
        <w:autoSpaceDE w:val="0"/>
        <w:autoSpaceDN w:val="0"/>
        <w:adjustRightInd w:val="0"/>
        <w:ind w:firstLine="720"/>
        <w:jc w:val="both"/>
      </w:pPr>
      <w:r w:rsidRPr="006B0F79">
        <w:t xml:space="preserve">13.5 Заказчик может в любое время расторгнуть Договор, направив </w:t>
      </w:r>
      <w:r w:rsidR="00BF6DE1" w:rsidRPr="006B0F79">
        <w:t>Подрядчик</w:t>
      </w:r>
      <w:r w:rsidRPr="006B0F79">
        <w:t xml:space="preserve">у соответствующее письменное уведомление, если </w:t>
      </w:r>
      <w:r w:rsidR="00BF6DE1" w:rsidRPr="006B0F79">
        <w:t>Подрядчик</w:t>
      </w:r>
      <w:r w:rsidRPr="006B0F79">
        <w:t xml:space="preserve">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w:t>
      </w:r>
      <w:r w:rsidR="00BF6DE1" w:rsidRPr="006B0F79">
        <w:t>Подрядчик</w:t>
      </w:r>
      <w:r w:rsidRPr="006B0F79">
        <w:t>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F26260" w:rsidRPr="006B0F79" w:rsidRDefault="00F26260" w:rsidP="00DA4AD3">
      <w:pPr>
        <w:ind w:firstLine="720"/>
        <w:jc w:val="both"/>
      </w:pPr>
      <w:r w:rsidRPr="006B0F79">
        <w:lastRenderedPageBreak/>
        <w:t xml:space="preserve">Когда Договор аннулируется в силу таких обстоятельств,  </w:t>
      </w:r>
      <w:r w:rsidR="00BF6DE1" w:rsidRPr="006B0F79">
        <w:t>Подрядчик</w:t>
      </w:r>
      <w:r w:rsidRPr="006B0F79">
        <w:t xml:space="preserve"> имеет право требовать оплату за фактически </w:t>
      </w:r>
      <w:r w:rsidR="00BF6DE1" w:rsidRPr="006B0F79">
        <w:t>выполнен</w:t>
      </w:r>
      <w:r w:rsidRPr="006B0F79">
        <w:t xml:space="preserve">ные </w:t>
      </w:r>
      <w:r w:rsidR="00BF6DE1" w:rsidRPr="006B0F79">
        <w:t>работы</w:t>
      </w:r>
      <w:r w:rsidRPr="006B0F79">
        <w:t xml:space="preserve"> на день расторжения, согласно акту выполненных </w:t>
      </w:r>
      <w:r w:rsidR="00BF6DE1" w:rsidRPr="006B0F79">
        <w:t>работ</w:t>
      </w:r>
      <w:r w:rsidRPr="006B0F79">
        <w:t>, подписанного обеими сторонами на дату расторжения Договора</w:t>
      </w:r>
    </w:p>
    <w:p w:rsidR="00722BE9" w:rsidRPr="006B0F79" w:rsidRDefault="00A22CE7" w:rsidP="00DA4AD3">
      <w:pPr>
        <w:widowControl w:val="0"/>
        <w:tabs>
          <w:tab w:val="left" w:pos="709"/>
        </w:tabs>
        <w:adjustRightInd w:val="0"/>
        <w:jc w:val="both"/>
      </w:pPr>
      <w:r w:rsidRPr="006B0F79">
        <w:t xml:space="preserve">            </w:t>
      </w:r>
      <w:r w:rsidR="00876931" w:rsidRPr="006B0F79">
        <w:t>13.6 Внесение изменений в настоящий Договор допускается</w:t>
      </w:r>
      <w:r w:rsidR="00722BE9" w:rsidRPr="006B0F79">
        <w:t xml:space="preserve"> по взаимному согласию Сторон в следующих случаях:</w:t>
      </w:r>
    </w:p>
    <w:p w:rsidR="00876931" w:rsidRPr="006B0F79" w:rsidRDefault="00876931" w:rsidP="00DA4AD3">
      <w:pPr>
        <w:ind w:firstLine="720"/>
        <w:jc w:val="both"/>
      </w:pPr>
      <w:bookmarkStart w:id="1" w:name="SUB12000"/>
      <w:bookmarkEnd w:id="1"/>
      <w:r w:rsidRPr="006B0F79">
        <w:t xml:space="preserve">1) в части уменьшения цены на </w:t>
      </w:r>
      <w:r w:rsidR="00BF6DE1" w:rsidRPr="006B0F79">
        <w:t>работы</w:t>
      </w:r>
      <w:r w:rsidRPr="006B0F79">
        <w:t xml:space="preserve"> и соответственно суммы Договора, если в процессе исполнения Договора цены на аналогичные закупаемые </w:t>
      </w:r>
      <w:r w:rsidR="00BF6DE1" w:rsidRPr="006B0F79">
        <w:t>работы</w:t>
      </w:r>
      <w:r w:rsidRPr="006B0F79">
        <w:t xml:space="preserve"> изменились в сторону уменьшения;</w:t>
      </w:r>
    </w:p>
    <w:p w:rsidR="00A06599" w:rsidRPr="006B0F79" w:rsidRDefault="00A22CE7" w:rsidP="00DA4AD3">
      <w:pPr>
        <w:ind w:firstLine="400"/>
        <w:jc w:val="both"/>
      </w:pPr>
      <w:r w:rsidRPr="006B0F79">
        <w:t xml:space="preserve">     </w:t>
      </w:r>
      <w:r w:rsidR="00876931" w:rsidRPr="006B0F79">
        <w:t xml:space="preserve">2) в части уменьшения либо увеличения суммы Договора, связанной с уменьшением либо обоснованным увеличением потребности в объеме приобретаемых </w:t>
      </w:r>
      <w:r w:rsidR="00BF6DE1" w:rsidRPr="006B0F79">
        <w:t>работ</w:t>
      </w:r>
      <w:r w:rsidR="00876931" w:rsidRPr="006B0F79">
        <w:t xml:space="preserve">, а также в части соответствующего изменения сроков исполнения Договора, при условии неизменности цены за единицу </w:t>
      </w:r>
      <w:r w:rsidR="00BF6DE1" w:rsidRPr="006B0F79">
        <w:t>работы</w:t>
      </w:r>
      <w:r w:rsidR="00876931" w:rsidRPr="006B0F79">
        <w:t xml:space="preserve">, указанных в настоящем Договоре. Такое изменение Договора допускается в пределах сумм, предусмотренных для приобретения данных </w:t>
      </w:r>
      <w:r w:rsidR="00BF6DE1" w:rsidRPr="006B0F79">
        <w:t>работ</w:t>
      </w:r>
      <w:r w:rsidR="00876931" w:rsidRPr="006B0F79">
        <w:t xml:space="preserve"> в плане закупок</w:t>
      </w:r>
      <w:r w:rsidR="00F703AB" w:rsidRPr="006B0F79">
        <w:t xml:space="preserve"> </w:t>
      </w:r>
      <w:r w:rsidR="00F703AB" w:rsidRPr="006B0F79">
        <w:rPr>
          <w:rStyle w:val="s0"/>
          <w:color w:val="auto"/>
        </w:rPr>
        <w:t>Заказчика на год, определенный для осуществления закупки;</w:t>
      </w:r>
      <w:bookmarkStart w:id="2" w:name="SUB10300"/>
      <w:bookmarkEnd w:id="2"/>
    </w:p>
    <w:p w:rsidR="00A06599" w:rsidRPr="006B0F79" w:rsidRDefault="00A06599" w:rsidP="00DA4AD3">
      <w:pPr>
        <w:ind w:firstLine="709"/>
        <w:jc w:val="both"/>
      </w:pPr>
      <w:r w:rsidRPr="006B0F79">
        <w:t xml:space="preserve">3) в случае, если </w:t>
      </w:r>
      <w:r w:rsidR="00BF6DE1" w:rsidRPr="006B0F79">
        <w:t>Подрядчик</w:t>
      </w:r>
      <w:r w:rsidRPr="006B0F79">
        <w:t xml:space="preserve"> в процессе исполнения заключенного с ним Договора предложил при условии неизменности цены за единицу </w:t>
      </w:r>
      <w:r w:rsidR="00BF6DE1" w:rsidRPr="006B0F79">
        <w:t>работ</w:t>
      </w:r>
      <w:r w:rsidRPr="006B0F79">
        <w:t xml:space="preserve"> более лучшие</w:t>
      </w:r>
      <w:r w:rsidR="00EE4159" w:rsidRPr="006B0F79">
        <w:t>,</w:t>
      </w:r>
      <w:r w:rsidRPr="006B0F79">
        <w:t xml:space="preserve"> качественные и (или) технические характеристики либо сроки и (или) условия </w:t>
      </w:r>
      <w:r w:rsidR="00BF6DE1" w:rsidRPr="006B0F79">
        <w:t>выполнен</w:t>
      </w:r>
      <w:r w:rsidR="00DA2F60" w:rsidRPr="006B0F79">
        <w:t xml:space="preserve">ия </w:t>
      </w:r>
      <w:r w:rsidR="00BF6DE1" w:rsidRPr="006B0F79">
        <w:t>работ</w:t>
      </w:r>
      <w:r w:rsidR="00DA2F60" w:rsidRPr="006B0F79">
        <w:t>, являющих</w:t>
      </w:r>
      <w:r w:rsidRPr="006B0F79">
        <w:t>ся предметом заключенного с ним Договора;</w:t>
      </w:r>
    </w:p>
    <w:p w:rsidR="00876931" w:rsidRPr="006B0F79" w:rsidRDefault="002F35BA" w:rsidP="00DA4AD3">
      <w:pPr>
        <w:ind w:firstLine="400"/>
        <w:jc w:val="both"/>
      </w:pPr>
      <w:r w:rsidRPr="006B0F79">
        <w:t xml:space="preserve">    </w:t>
      </w:r>
      <w:r w:rsidR="00876931" w:rsidRPr="006B0F79">
        <w:rPr>
          <w:rStyle w:val="s0"/>
          <w:color w:val="auto"/>
        </w:rPr>
        <w:t>Не допускается вносить изменения в Договор, которые могут изменить содержание условий проведенных закупок и/или предложения,</w:t>
      </w:r>
      <w:r w:rsidR="00A657B0" w:rsidRPr="006B0F79">
        <w:rPr>
          <w:rStyle w:val="s0"/>
          <w:color w:val="auto"/>
        </w:rPr>
        <w:t xml:space="preserve"> явившегося основой для выбора </w:t>
      </w:r>
      <w:r w:rsidR="00BF6DE1" w:rsidRPr="006B0F79">
        <w:rPr>
          <w:rStyle w:val="s0"/>
          <w:color w:val="auto"/>
        </w:rPr>
        <w:t>Подрядчик</w:t>
      </w:r>
      <w:r w:rsidR="00876931" w:rsidRPr="006B0F79">
        <w:rPr>
          <w:rStyle w:val="s0"/>
          <w:color w:val="auto"/>
        </w:rPr>
        <w:t>а, по иным основаниям, не предусмотренным</w:t>
      </w:r>
      <w:r w:rsidR="00282456" w:rsidRPr="006B0F79">
        <w:t xml:space="preserve"> п</w:t>
      </w:r>
      <w:r w:rsidR="00F703AB" w:rsidRPr="006B0F79">
        <w:t>унктами 132 и 133 Правил.</w:t>
      </w:r>
    </w:p>
    <w:p w:rsidR="00876931" w:rsidRPr="006B0F79" w:rsidRDefault="00876931" w:rsidP="00DA4AD3">
      <w:pPr>
        <w:ind w:firstLine="720"/>
        <w:jc w:val="both"/>
      </w:pPr>
      <w:r w:rsidRPr="006B0F79">
        <w:t xml:space="preserve">13.7 Если в период выполнения Договора </w:t>
      </w:r>
      <w:r w:rsidR="00BF6DE1" w:rsidRPr="006B0F79">
        <w:t>Подрядчик</w:t>
      </w:r>
      <w:r w:rsidRPr="006B0F79">
        <w:t xml:space="preserve"> в любой момент столкнется с условиями, препятствующими своевременному </w:t>
      </w:r>
      <w:r w:rsidR="00BF6DE1" w:rsidRPr="006B0F79">
        <w:t>выполнен</w:t>
      </w:r>
      <w:r w:rsidRPr="006B0F79">
        <w:t xml:space="preserve">ию </w:t>
      </w:r>
      <w:r w:rsidR="00BF6DE1" w:rsidRPr="006B0F79">
        <w:t>работ</w:t>
      </w:r>
      <w:r w:rsidRPr="006B0F79">
        <w:t xml:space="preserve">, </w:t>
      </w:r>
      <w:r w:rsidR="00BF6DE1" w:rsidRPr="006B0F79">
        <w:t>Подрядчик</w:t>
      </w:r>
      <w:r w:rsidRPr="006B0F79">
        <w:t xml:space="preserve"> должен незамедлительно, в течение </w:t>
      </w:r>
      <w:r w:rsidR="005D2E74" w:rsidRPr="006B0F79">
        <w:t>3 (трех)</w:t>
      </w:r>
      <w:r w:rsidRPr="006B0F79">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F26260" w:rsidRPr="006B0F79" w:rsidRDefault="00654596" w:rsidP="00DA4AD3">
      <w:pPr>
        <w:ind w:firstLine="720"/>
        <w:jc w:val="both"/>
      </w:pPr>
      <w:r w:rsidRPr="006B0F79">
        <w:t>1</w:t>
      </w:r>
      <w:r w:rsidR="00876931" w:rsidRPr="006B0F79">
        <w:t xml:space="preserve">3.8 Все изменения и дополнения к Договору действительны, если они оформлены надлежащим образом и подписаны уполномоченными лицами Сторон.  </w:t>
      </w:r>
    </w:p>
    <w:p w:rsidR="00992759" w:rsidRPr="006B0F79" w:rsidRDefault="00992759" w:rsidP="00DA4AD3">
      <w:pPr>
        <w:pStyle w:val="a5"/>
        <w:tabs>
          <w:tab w:val="num" w:pos="0"/>
        </w:tabs>
        <w:ind w:firstLine="720"/>
        <w:jc w:val="center"/>
        <w:rPr>
          <w:rFonts w:ascii="Times New Roman" w:hAnsi="Times New Roman"/>
          <w:b/>
          <w:bCs/>
          <w:color w:val="auto"/>
          <w:sz w:val="24"/>
          <w:szCs w:val="24"/>
        </w:rPr>
      </w:pPr>
    </w:p>
    <w:p w:rsidR="006C490C" w:rsidRPr="006B0F79" w:rsidRDefault="00F26260" w:rsidP="00CA3867">
      <w:pPr>
        <w:pStyle w:val="a5"/>
        <w:tabs>
          <w:tab w:val="num" w:pos="0"/>
        </w:tabs>
        <w:ind w:firstLine="720"/>
        <w:jc w:val="center"/>
        <w:rPr>
          <w:rFonts w:ascii="Times New Roman" w:hAnsi="Times New Roman"/>
          <w:b/>
          <w:bCs/>
          <w:color w:val="auto"/>
          <w:sz w:val="24"/>
          <w:szCs w:val="24"/>
        </w:rPr>
      </w:pPr>
      <w:r w:rsidRPr="006B0F79">
        <w:rPr>
          <w:rFonts w:ascii="Times New Roman" w:hAnsi="Times New Roman"/>
          <w:b/>
          <w:bCs/>
          <w:color w:val="auto"/>
          <w:sz w:val="24"/>
          <w:szCs w:val="24"/>
        </w:rPr>
        <w:t>14 Срок действия Договора</w:t>
      </w:r>
    </w:p>
    <w:p w:rsidR="00515E0A" w:rsidRPr="006B0F79" w:rsidRDefault="00F26260" w:rsidP="00DA4AD3">
      <w:pPr>
        <w:ind w:firstLine="720"/>
        <w:jc w:val="both"/>
      </w:pPr>
      <w:r w:rsidRPr="006B0F79">
        <w:t xml:space="preserve">14.1 Настоящий Договор вступает в силу </w:t>
      </w:r>
      <w:r w:rsidR="0086053E" w:rsidRPr="006B0F79">
        <w:t xml:space="preserve">с </w:t>
      </w:r>
      <w:r w:rsidR="00146EA0" w:rsidRPr="006B0F79">
        <w:t>01 января 201</w:t>
      </w:r>
      <w:r w:rsidR="007C030E" w:rsidRPr="006B0F79">
        <w:t>5</w:t>
      </w:r>
      <w:r w:rsidR="00146EA0" w:rsidRPr="006B0F79">
        <w:t xml:space="preserve"> года</w:t>
      </w:r>
      <w:r w:rsidR="00214ED9" w:rsidRPr="006B0F79">
        <w:t xml:space="preserve"> и действует по 31 декабря 201</w:t>
      </w:r>
      <w:r w:rsidR="007C030E" w:rsidRPr="006B0F79">
        <w:t>5</w:t>
      </w:r>
      <w:r w:rsidR="00214ED9" w:rsidRPr="006B0F79">
        <w:t xml:space="preserve"> года</w:t>
      </w:r>
      <w:r w:rsidR="0086053E" w:rsidRPr="006B0F79">
        <w:t xml:space="preserve">, а в части взаиморасчетов и гарантийных обязательств до полного их завершения.  </w:t>
      </w:r>
    </w:p>
    <w:p w:rsidR="00992759" w:rsidRPr="006B0F79" w:rsidRDefault="00992759" w:rsidP="00DA4AD3">
      <w:pPr>
        <w:pStyle w:val="a5"/>
        <w:tabs>
          <w:tab w:val="num" w:pos="0"/>
        </w:tabs>
        <w:ind w:firstLine="720"/>
        <w:jc w:val="center"/>
        <w:rPr>
          <w:rFonts w:ascii="Times New Roman" w:hAnsi="Times New Roman"/>
          <w:b/>
          <w:bCs/>
          <w:color w:val="auto"/>
          <w:sz w:val="24"/>
          <w:szCs w:val="24"/>
        </w:rPr>
      </w:pPr>
    </w:p>
    <w:p w:rsidR="00992759" w:rsidRPr="006B0F79" w:rsidRDefault="00F26260" w:rsidP="00CA3867">
      <w:pPr>
        <w:pStyle w:val="a5"/>
        <w:tabs>
          <w:tab w:val="num" w:pos="0"/>
        </w:tabs>
        <w:ind w:firstLine="720"/>
        <w:jc w:val="center"/>
        <w:rPr>
          <w:rFonts w:ascii="Times New Roman" w:hAnsi="Times New Roman"/>
          <w:b/>
          <w:bCs/>
          <w:color w:val="auto"/>
          <w:sz w:val="24"/>
          <w:szCs w:val="24"/>
        </w:rPr>
      </w:pPr>
      <w:r w:rsidRPr="006B0F79">
        <w:rPr>
          <w:rFonts w:ascii="Times New Roman" w:hAnsi="Times New Roman"/>
          <w:b/>
          <w:bCs/>
          <w:color w:val="auto"/>
          <w:sz w:val="24"/>
          <w:szCs w:val="24"/>
        </w:rPr>
        <w:t>15 Дополнительные условия</w:t>
      </w:r>
    </w:p>
    <w:p w:rsidR="00DF32C5" w:rsidRPr="006B0F79" w:rsidRDefault="00DF32C5" w:rsidP="00DA4AD3">
      <w:pPr>
        <w:pStyle w:val="a6"/>
        <w:ind w:firstLine="709"/>
        <w:rPr>
          <w:sz w:val="24"/>
          <w:szCs w:val="24"/>
        </w:rPr>
      </w:pPr>
      <w:r w:rsidRPr="006B0F79">
        <w:rPr>
          <w:sz w:val="24"/>
          <w:szCs w:val="24"/>
        </w:rPr>
        <w:t xml:space="preserve">15.1 </w:t>
      </w:r>
      <w:r w:rsidRPr="006B0F79">
        <w:rPr>
          <w:bCs/>
          <w:iCs/>
          <w:sz w:val="24"/>
          <w:szCs w:val="24"/>
        </w:rPr>
        <w:t>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w:t>
      </w:r>
      <w:proofErr w:type="spellStart"/>
      <w:r w:rsidRPr="006B0F79">
        <w:rPr>
          <w:bCs/>
          <w:iCs/>
          <w:sz w:val="24"/>
          <w:szCs w:val="24"/>
        </w:rPr>
        <w:t>Самрук-Казына</w:t>
      </w:r>
      <w:proofErr w:type="spellEnd"/>
      <w:r w:rsidRPr="006B0F79">
        <w:rPr>
          <w:bCs/>
          <w:iCs/>
          <w:sz w:val="24"/>
          <w:szCs w:val="24"/>
        </w:rPr>
        <w:t>» Протокол №</w:t>
      </w:r>
      <w:r w:rsidR="00D15F9E" w:rsidRPr="006B0F79">
        <w:rPr>
          <w:bCs/>
          <w:iCs/>
          <w:sz w:val="24"/>
          <w:szCs w:val="24"/>
        </w:rPr>
        <w:t xml:space="preserve"> </w:t>
      </w:r>
      <w:r w:rsidRPr="006B0F79">
        <w:rPr>
          <w:bCs/>
          <w:iCs/>
          <w:sz w:val="24"/>
          <w:szCs w:val="24"/>
        </w:rPr>
        <w:t>29/12 от 05 июля 2012 года по закупкам, отраженным в настоящем Договоре.</w:t>
      </w:r>
    </w:p>
    <w:p w:rsidR="00DF32C5" w:rsidRPr="006B0F79" w:rsidRDefault="00DF32C5" w:rsidP="00DA4AD3">
      <w:pPr>
        <w:autoSpaceDE w:val="0"/>
        <w:autoSpaceDN w:val="0"/>
        <w:adjustRightInd w:val="0"/>
        <w:ind w:firstLine="709"/>
        <w:jc w:val="both"/>
        <w:rPr>
          <w:bCs/>
          <w:iCs/>
        </w:rPr>
      </w:pPr>
      <w:r w:rsidRPr="006B0F79">
        <w:t xml:space="preserve">15.2 Поставщик согласен с тем, что банк-контрагент Заказчика на ежедневной основе будет предоставлять на единый защищенный канал </w:t>
      </w:r>
      <w:r w:rsidRPr="006B0F79">
        <w:rPr>
          <w:lang w:val="en-US"/>
        </w:rPr>
        <w:t>SWIFT</w:t>
      </w:r>
      <w:r w:rsidRPr="006B0F79">
        <w:t>/КЦМР АО «ФНБ «</w:t>
      </w:r>
      <w:proofErr w:type="spellStart"/>
      <w:r w:rsidRPr="006B0F79">
        <w:t>Самрук-Казына</w:t>
      </w:r>
      <w:proofErr w:type="spellEnd"/>
      <w:r w:rsidRPr="006B0F79">
        <w:t>» банковские выписки о движении денежных средств в рамках настоящего Договора, согласно протоколу Правления АО «ФНБ «</w:t>
      </w:r>
      <w:proofErr w:type="spellStart"/>
      <w:r w:rsidRPr="006B0F79">
        <w:t>Самрук-Казына</w:t>
      </w:r>
      <w:proofErr w:type="spellEnd"/>
      <w:r w:rsidRPr="006B0F79">
        <w:t>» №</w:t>
      </w:r>
      <w:r w:rsidR="00D15F9E" w:rsidRPr="006B0F79">
        <w:t xml:space="preserve"> </w:t>
      </w:r>
      <w:r w:rsidRPr="006B0F79">
        <w:t>43/13 от 14.08.2013 года.</w:t>
      </w:r>
    </w:p>
    <w:p w:rsidR="00F26260" w:rsidRPr="006B0F79" w:rsidRDefault="00F26260" w:rsidP="00DA4AD3">
      <w:pPr>
        <w:pStyle w:val="a6"/>
        <w:ind w:firstLine="720"/>
        <w:rPr>
          <w:sz w:val="24"/>
          <w:szCs w:val="24"/>
        </w:rPr>
      </w:pPr>
      <w:r w:rsidRPr="006B0F79">
        <w:rPr>
          <w:sz w:val="24"/>
          <w:szCs w:val="24"/>
        </w:rPr>
        <w:t>15.</w:t>
      </w:r>
      <w:r w:rsidR="00DF32C5" w:rsidRPr="006B0F79">
        <w:rPr>
          <w:sz w:val="24"/>
          <w:szCs w:val="24"/>
        </w:rPr>
        <w:t>3</w:t>
      </w:r>
      <w:r w:rsidRPr="006B0F79">
        <w:rPr>
          <w:sz w:val="24"/>
          <w:szCs w:val="24"/>
        </w:rPr>
        <w:t xml:space="preserve"> Сторона не должна без предварительного письменного согласия другой Стороны использовать документацию и  информ</w:t>
      </w:r>
      <w:r w:rsidR="00A51345" w:rsidRPr="006B0F79">
        <w:rPr>
          <w:sz w:val="24"/>
          <w:szCs w:val="24"/>
        </w:rPr>
        <w:t>ацию, полученную по настоящему Д</w:t>
      </w:r>
      <w:r w:rsidRPr="006B0F79">
        <w:rPr>
          <w:sz w:val="24"/>
          <w:szCs w:val="24"/>
        </w:rPr>
        <w:t>оговору, кроме как в целях реализации Договора.</w:t>
      </w:r>
    </w:p>
    <w:p w:rsidR="00F26260" w:rsidRPr="006B0F79" w:rsidRDefault="00F26260" w:rsidP="00DA4AD3">
      <w:pPr>
        <w:autoSpaceDE w:val="0"/>
        <w:autoSpaceDN w:val="0"/>
        <w:adjustRightInd w:val="0"/>
        <w:ind w:firstLine="720"/>
        <w:jc w:val="both"/>
      </w:pPr>
      <w:r w:rsidRPr="006B0F79">
        <w:t>15.</w:t>
      </w:r>
      <w:r w:rsidR="00DF32C5" w:rsidRPr="006B0F79">
        <w:t>4</w:t>
      </w:r>
      <w:r w:rsidRPr="006B0F79">
        <w:t xml:space="preserve"> Договор составлен на русском языке в двух подлинных экземплярах, имеющих одинаковую юридическую силу по одному экземпляру для каждой из сторон.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стороны, должны соответствовать данным условиям.</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15.</w:t>
      </w:r>
      <w:r w:rsidR="00DF32C5" w:rsidRPr="006B0F79">
        <w:rPr>
          <w:rFonts w:ascii="Times New Roman" w:hAnsi="Times New Roman"/>
          <w:color w:val="auto"/>
          <w:sz w:val="24"/>
          <w:szCs w:val="24"/>
        </w:rPr>
        <w:t>5</w:t>
      </w:r>
      <w:r w:rsidR="00230799" w:rsidRPr="006B0F79">
        <w:rPr>
          <w:rFonts w:ascii="Times New Roman" w:hAnsi="Times New Roman"/>
          <w:color w:val="auto"/>
          <w:sz w:val="24"/>
          <w:szCs w:val="24"/>
        </w:rPr>
        <w:t xml:space="preserve"> </w:t>
      </w:r>
      <w:r w:rsidRPr="006B0F79">
        <w:rPr>
          <w:rFonts w:ascii="Times New Roman" w:hAnsi="Times New Roman"/>
          <w:color w:val="auto"/>
          <w:sz w:val="24"/>
          <w:szCs w:val="24"/>
        </w:rPr>
        <w:t xml:space="preserve">Официальное общение между Заказчиком и </w:t>
      </w:r>
      <w:r w:rsidR="00BF6DE1" w:rsidRPr="006B0F79">
        <w:rPr>
          <w:rFonts w:ascii="Times New Roman" w:hAnsi="Times New Roman"/>
          <w:color w:val="auto"/>
          <w:sz w:val="24"/>
          <w:szCs w:val="24"/>
        </w:rPr>
        <w:t>Подрядчик</w:t>
      </w:r>
      <w:r w:rsidRPr="006B0F79">
        <w:rPr>
          <w:rFonts w:ascii="Times New Roman" w:hAnsi="Times New Roman"/>
          <w:color w:val="auto"/>
          <w:sz w:val="24"/>
          <w:szCs w:val="24"/>
        </w:rPr>
        <w:t>ом, которое касается вопросов выполнения настоящего Договора, имеет силу только в письменном виде.</w:t>
      </w:r>
    </w:p>
    <w:p w:rsidR="00F26260" w:rsidRPr="006B0F79" w:rsidRDefault="00F26260" w:rsidP="00DA4AD3">
      <w:pPr>
        <w:autoSpaceDE w:val="0"/>
        <w:autoSpaceDN w:val="0"/>
        <w:adjustRightInd w:val="0"/>
        <w:ind w:firstLine="720"/>
        <w:jc w:val="both"/>
      </w:pPr>
      <w:r w:rsidRPr="006B0F79">
        <w:t>15.</w:t>
      </w:r>
      <w:r w:rsidR="00DF32C5" w:rsidRPr="006B0F79">
        <w:t>6</w:t>
      </w:r>
      <w:r w:rsidRPr="006B0F79">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F26260" w:rsidRPr="006B0F79" w:rsidRDefault="00F26260" w:rsidP="00DA4AD3">
      <w:pPr>
        <w:pStyle w:val="a5"/>
        <w:ind w:firstLine="720"/>
        <w:rPr>
          <w:rFonts w:ascii="Times New Roman" w:hAnsi="Times New Roman"/>
          <w:color w:val="auto"/>
          <w:sz w:val="24"/>
          <w:szCs w:val="24"/>
        </w:rPr>
      </w:pPr>
      <w:r w:rsidRPr="006B0F79">
        <w:rPr>
          <w:rFonts w:ascii="Times New Roman" w:hAnsi="Times New Roman"/>
          <w:color w:val="auto"/>
          <w:sz w:val="24"/>
          <w:szCs w:val="24"/>
        </w:rPr>
        <w:t>15.</w:t>
      </w:r>
      <w:r w:rsidR="00DF32C5" w:rsidRPr="006B0F79">
        <w:rPr>
          <w:rFonts w:ascii="Times New Roman" w:hAnsi="Times New Roman"/>
          <w:color w:val="auto"/>
          <w:sz w:val="24"/>
          <w:szCs w:val="24"/>
        </w:rPr>
        <w:t>7</w:t>
      </w:r>
      <w:r w:rsidRPr="006B0F79">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F26260" w:rsidRPr="006B0F79" w:rsidRDefault="00F26260" w:rsidP="00DA4AD3">
      <w:pPr>
        <w:ind w:firstLine="720"/>
        <w:jc w:val="both"/>
      </w:pPr>
      <w:r w:rsidRPr="006B0F79">
        <w:t>15.</w:t>
      </w:r>
      <w:r w:rsidR="00DF32C5" w:rsidRPr="006B0F79">
        <w:t>8</w:t>
      </w:r>
      <w:r w:rsidRPr="006B0F79">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 </w:t>
      </w:r>
    </w:p>
    <w:p w:rsidR="009D433B" w:rsidRPr="006B0F79" w:rsidRDefault="00F26260" w:rsidP="00DA4AD3">
      <w:pPr>
        <w:pStyle w:val="a5"/>
        <w:tabs>
          <w:tab w:val="num" w:pos="900"/>
        </w:tabs>
        <w:ind w:firstLine="720"/>
        <w:rPr>
          <w:rFonts w:ascii="Times New Roman" w:hAnsi="Times New Roman"/>
          <w:color w:val="auto"/>
          <w:sz w:val="24"/>
          <w:szCs w:val="24"/>
        </w:rPr>
      </w:pPr>
      <w:r w:rsidRPr="006B0F79">
        <w:rPr>
          <w:rFonts w:ascii="Times New Roman" w:hAnsi="Times New Roman"/>
          <w:color w:val="auto"/>
          <w:sz w:val="24"/>
          <w:szCs w:val="24"/>
        </w:rPr>
        <w:t>15.</w:t>
      </w:r>
      <w:r w:rsidR="00DF32C5" w:rsidRPr="006B0F79">
        <w:rPr>
          <w:rFonts w:ascii="Times New Roman" w:hAnsi="Times New Roman"/>
          <w:color w:val="auto"/>
          <w:sz w:val="24"/>
          <w:szCs w:val="24"/>
        </w:rPr>
        <w:t>9</w:t>
      </w:r>
      <w:r w:rsidRPr="006B0F79">
        <w:rPr>
          <w:rFonts w:ascii="Times New Roman" w:hAnsi="Times New Roman"/>
          <w:color w:val="auto"/>
          <w:sz w:val="24"/>
          <w:szCs w:val="24"/>
        </w:rPr>
        <w:t xml:space="preserve"> Во всем ином, не оговоренном Договором, Стороны руководствуются законодательством Республики Казахстан.</w:t>
      </w:r>
    </w:p>
    <w:p w:rsidR="00D15F9E" w:rsidRPr="006B0F79" w:rsidRDefault="00D15F9E" w:rsidP="00DA4AD3">
      <w:pPr>
        <w:pStyle w:val="a5"/>
        <w:tabs>
          <w:tab w:val="num" w:pos="900"/>
        </w:tabs>
        <w:ind w:firstLine="720"/>
        <w:rPr>
          <w:rFonts w:ascii="Times New Roman" w:hAnsi="Times New Roman"/>
          <w:color w:val="auto"/>
          <w:sz w:val="24"/>
          <w:szCs w:val="24"/>
        </w:rPr>
      </w:pPr>
    </w:p>
    <w:p w:rsidR="00F26260" w:rsidRPr="006B0F79" w:rsidRDefault="00F26260" w:rsidP="00DA4AD3">
      <w:pPr>
        <w:pStyle w:val="5"/>
        <w:rPr>
          <w:bCs/>
          <w:sz w:val="24"/>
          <w:szCs w:val="24"/>
        </w:rPr>
      </w:pPr>
      <w:r w:rsidRPr="006B0F79">
        <w:rPr>
          <w:bCs/>
          <w:sz w:val="24"/>
          <w:szCs w:val="24"/>
        </w:rPr>
        <w:t>16 Адреса, банковские реквизиты, подписи Сторон</w:t>
      </w:r>
    </w:p>
    <w:p w:rsidR="006C490C" w:rsidRPr="006B0F79" w:rsidRDefault="006C490C" w:rsidP="00DA4AD3"/>
    <w:p w:rsidR="00F26260" w:rsidRPr="006B0F79" w:rsidRDefault="007C030E" w:rsidP="00DA4AD3">
      <w:pPr>
        <w:rPr>
          <w:b/>
          <w:bCs/>
        </w:rPr>
      </w:pPr>
      <w:r w:rsidRPr="006B0F79">
        <w:rPr>
          <w:b/>
          <w:bCs/>
        </w:rPr>
        <w:t>Заказчик:</w:t>
      </w:r>
      <w:r w:rsidRPr="006B0F79">
        <w:rPr>
          <w:b/>
          <w:bCs/>
        </w:rPr>
        <w:tab/>
      </w:r>
      <w:r w:rsidRPr="006B0F79">
        <w:rPr>
          <w:b/>
          <w:bCs/>
        </w:rPr>
        <w:tab/>
      </w:r>
      <w:r w:rsidRPr="006B0F79">
        <w:rPr>
          <w:b/>
          <w:bCs/>
        </w:rPr>
        <w:tab/>
      </w:r>
      <w:r w:rsidRPr="006B0F79">
        <w:rPr>
          <w:b/>
          <w:bCs/>
        </w:rPr>
        <w:tab/>
        <w:t xml:space="preserve">                     </w:t>
      </w:r>
      <w:r w:rsidR="00BF6DE1" w:rsidRPr="006B0F79">
        <w:rPr>
          <w:b/>
          <w:bCs/>
        </w:rPr>
        <w:t>Подрядчик</w:t>
      </w:r>
      <w:r w:rsidR="00F26260" w:rsidRPr="006B0F79">
        <w:rPr>
          <w:b/>
          <w:bCs/>
        </w:rPr>
        <w:t xml:space="preserve">:         </w:t>
      </w:r>
    </w:p>
    <w:tbl>
      <w:tblPr>
        <w:tblW w:w="0" w:type="auto"/>
        <w:tblLook w:val="01E0"/>
      </w:tblPr>
      <w:tblGrid>
        <w:gridCol w:w="4785"/>
        <w:gridCol w:w="4785"/>
      </w:tblGrid>
      <w:tr w:rsidR="0038246F" w:rsidRPr="006B0F79" w:rsidTr="00625F25">
        <w:trPr>
          <w:trHeight w:val="1934"/>
        </w:trPr>
        <w:tc>
          <w:tcPr>
            <w:tcW w:w="4785" w:type="dxa"/>
          </w:tcPr>
          <w:p w:rsidR="0038246F" w:rsidRPr="006B0F79" w:rsidRDefault="0038246F" w:rsidP="00DA4AD3">
            <w:pPr>
              <w:rPr>
                <w:b/>
              </w:rPr>
            </w:pPr>
            <w:r w:rsidRPr="006B0F79">
              <w:rPr>
                <w:b/>
              </w:rPr>
              <w:lastRenderedPageBreak/>
              <w:t>ТОО «</w:t>
            </w:r>
            <w:proofErr w:type="spellStart"/>
            <w:r w:rsidRPr="006B0F79">
              <w:rPr>
                <w:b/>
              </w:rPr>
              <w:t>АлматыЭнергоСбыт</w:t>
            </w:r>
            <w:proofErr w:type="spellEnd"/>
            <w:r w:rsidRPr="006B0F79">
              <w:rPr>
                <w:b/>
              </w:rPr>
              <w:t xml:space="preserve">»                            </w:t>
            </w:r>
          </w:p>
          <w:p w:rsidR="00CA15C0" w:rsidRPr="006B0F79" w:rsidRDefault="00214ED9" w:rsidP="00DA4AD3">
            <w:r w:rsidRPr="006B0F79">
              <w:t>а</w:t>
            </w:r>
            <w:r w:rsidR="0038246F" w:rsidRPr="006B0F79">
              <w:t>дрес: 0500</w:t>
            </w:r>
            <w:r w:rsidRPr="006B0F79">
              <w:t>26</w:t>
            </w:r>
            <w:r w:rsidR="0038246F" w:rsidRPr="006B0F79">
              <w:t xml:space="preserve">, г. </w:t>
            </w:r>
            <w:proofErr w:type="spellStart"/>
            <w:r w:rsidR="0038246F" w:rsidRPr="006B0F79">
              <w:t>Алматы</w:t>
            </w:r>
            <w:proofErr w:type="spellEnd"/>
            <w:r w:rsidR="0038246F" w:rsidRPr="006B0F79">
              <w:t xml:space="preserve">, </w:t>
            </w:r>
          </w:p>
          <w:p w:rsidR="00D213B8" w:rsidRPr="006B0F79" w:rsidRDefault="0038246F" w:rsidP="00DA4AD3">
            <w:r w:rsidRPr="006B0F79">
              <w:t>ул.</w:t>
            </w:r>
            <w:r w:rsidR="009D433B" w:rsidRPr="006B0F79">
              <w:t xml:space="preserve"> </w:t>
            </w:r>
            <w:proofErr w:type="spellStart"/>
            <w:r w:rsidR="00602FE8" w:rsidRPr="006B0F79">
              <w:t>Айтеке</w:t>
            </w:r>
            <w:proofErr w:type="spellEnd"/>
            <w:r w:rsidR="00602FE8" w:rsidRPr="006B0F79">
              <w:t xml:space="preserve"> </w:t>
            </w:r>
            <w:proofErr w:type="spellStart"/>
            <w:r w:rsidR="00602FE8" w:rsidRPr="006B0F79">
              <w:t>би</w:t>
            </w:r>
            <w:proofErr w:type="spellEnd"/>
            <w:r w:rsidRPr="006B0F79">
              <w:t>,</w:t>
            </w:r>
            <w:r w:rsidR="00602FE8" w:rsidRPr="006B0F79">
              <w:t xml:space="preserve"> д.172/173</w:t>
            </w:r>
            <w:r w:rsidR="004201EC" w:rsidRPr="006B0F79">
              <w:t>,</w:t>
            </w:r>
          </w:p>
          <w:p w:rsidR="00D213B8" w:rsidRPr="006B0F79" w:rsidRDefault="0038246F" w:rsidP="00DA4AD3">
            <w:r w:rsidRPr="006B0F79">
              <w:t xml:space="preserve">тел.: 8(727) </w:t>
            </w:r>
            <w:r w:rsidR="00602FE8" w:rsidRPr="006B0F79">
              <w:t>356-04-</w:t>
            </w:r>
            <w:r w:rsidR="006D644B" w:rsidRPr="006B0F79">
              <w:t>58</w:t>
            </w:r>
            <w:r w:rsidRPr="006B0F79">
              <w:t xml:space="preserve">, факс: </w:t>
            </w:r>
            <w:r w:rsidR="00602FE8" w:rsidRPr="006B0F79">
              <w:t>356-04-30</w:t>
            </w:r>
            <w:r w:rsidR="004201EC" w:rsidRPr="006B0F79">
              <w:t>,</w:t>
            </w:r>
          </w:p>
          <w:p w:rsidR="00187884" w:rsidRPr="006B0F79" w:rsidRDefault="00187884" w:rsidP="00DA4AD3">
            <w:pPr>
              <w:rPr>
                <w:lang w:val="en-US"/>
              </w:rPr>
            </w:pPr>
            <w:r w:rsidRPr="006B0F79">
              <w:rPr>
                <w:lang w:val="en-US"/>
              </w:rPr>
              <w:t>e-mail: detail@esalmaty.kz</w:t>
            </w:r>
          </w:p>
          <w:p w:rsidR="00556B40" w:rsidRPr="006B0F79" w:rsidRDefault="00556B40" w:rsidP="00DA4AD3">
            <w:pPr>
              <w:rPr>
                <w:lang w:val="en-US"/>
              </w:rPr>
            </w:pPr>
            <w:r w:rsidRPr="006B0F79">
              <w:t>РНН</w:t>
            </w:r>
            <w:r w:rsidRPr="006B0F79">
              <w:rPr>
                <w:lang w:val="en-US"/>
              </w:rPr>
              <w:t xml:space="preserve"> 600 900 572</w:t>
            </w:r>
            <w:r w:rsidR="004201EC" w:rsidRPr="006B0F79">
              <w:rPr>
                <w:lang w:val="en-US"/>
              </w:rPr>
              <w:t> </w:t>
            </w:r>
            <w:r w:rsidRPr="006B0F79">
              <w:rPr>
                <w:lang w:val="en-US"/>
              </w:rPr>
              <w:t>272</w:t>
            </w:r>
            <w:r w:rsidR="004201EC" w:rsidRPr="006B0F79">
              <w:rPr>
                <w:lang w:val="en-US"/>
              </w:rPr>
              <w:t>,</w:t>
            </w:r>
          </w:p>
          <w:p w:rsidR="00556B40" w:rsidRPr="006B0F79" w:rsidRDefault="00556B40" w:rsidP="00DA4AD3">
            <w:r w:rsidRPr="006B0F79">
              <w:t>БИН 060 640 004</w:t>
            </w:r>
            <w:r w:rsidR="004201EC" w:rsidRPr="006B0F79">
              <w:t> </w:t>
            </w:r>
            <w:r w:rsidRPr="006B0F79">
              <w:t>748</w:t>
            </w:r>
            <w:r w:rsidR="004201EC" w:rsidRPr="006B0F79">
              <w:t>,</w:t>
            </w:r>
          </w:p>
          <w:p w:rsidR="00556B40" w:rsidRPr="006B0F79" w:rsidRDefault="00214ED9" w:rsidP="00DA4AD3">
            <w:r w:rsidRPr="006B0F79">
              <w:t xml:space="preserve">БИК </w:t>
            </w:r>
            <w:r w:rsidR="00556B40" w:rsidRPr="006B0F79">
              <w:rPr>
                <w:lang w:val="en-US"/>
              </w:rPr>
              <w:t>HSBKKZKX</w:t>
            </w:r>
            <w:r w:rsidR="004201EC" w:rsidRPr="006B0F79">
              <w:t>,</w:t>
            </w:r>
          </w:p>
          <w:p w:rsidR="00556B40" w:rsidRPr="006B0F79" w:rsidRDefault="00214ED9" w:rsidP="00DA4AD3">
            <w:r w:rsidRPr="006B0F79">
              <w:t xml:space="preserve">ИИК </w:t>
            </w:r>
            <w:r w:rsidR="00556B40" w:rsidRPr="006B0F79">
              <w:rPr>
                <w:lang w:val="en-US"/>
              </w:rPr>
              <w:t>KZ</w:t>
            </w:r>
            <w:r w:rsidR="00556B40" w:rsidRPr="006B0F79">
              <w:t>356010131000063821</w:t>
            </w:r>
          </w:p>
          <w:p w:rsidR="0038246F" w:rsidRPr="006B0F79" w:rsidRDefault="004201EC" w:rsidP="00DA4AD3">
            <w:r w:rsidRPr="006B0F79">
              <w:t>в</w:t>
            </w:r>
            <w:r w:rsidR="00556B40" w:rsidRPr="006B0F79">
              <w:t xml:space="preserve"> </w:t>
            </w:r>
            <w:r w:rsidR="00AF62ED" w:rsidRPr="006B0F79">
              <w:t xml:space="preserve">АО </w:t>
            </w:r>
            <w:r w:rsidR="00556B40" w:rsidRPr="006B0F79">
              <w:t>«Народный Банк Казахстана»</w:t>
            </w:r>
          </w:p>
        </w:tc>
        <w:tc>
          <w:tcPr>
            <w:tcW w:w="4785" w:type="dxa"/>
          </w:tcPr>
          <w:p w:rsidR="0038246F" w:rsidRPr="006B0F79" w:rsidRDefault="0038246F" w:rsidP="00DA4AD3">
            <w:pPr>
              <w:rPr>
                <w:b/>
                <w:bCs/>
              </w:rPr>
            </w:pPr>
          </w:p>
          <w:p w:rsidR="0038246F" w:rsidRPr="006B0F79" w:rsidRDefault="00214ED9" w:rsidP="00DA4AD3">
            <w:pPr>
              <w:rPr>
                <w:b/>
                <w:bCs/>
              </w:rPr>
            </w:pPr>
            <w:r w:rsidRPr="006B0F79">
              <w:t>а</w:t>
            </w:r>
            <w:r w:rsidR="0038246F" w:rsidRPr="006B0F79">
              <w:t>дрес:</w:t>
            </w:r>
          </w:p>
          <w:p w:rsidR="0038246F" w:rsidRPr="006B0F79" w:rsidRDefault="0038246F" w:rsidP="00DA4AD3">
            <w:r w:rsidRPr="006B0F79">
              <w:t xml:space="preserve">тел.: </w:t>
            </w:r>
            <w:r w:rsidR="0086590F" w:rsidRPr="006B0F79">
              <w:t xml:space="preserve">                     </w:t>
            </w:r>
            <w:r w:rsidRPr="006B0F79">
              <w:t>факс:</w:t>
            </w:r>
          </w:p>
          <w:p w:rsidR="00187884" w:rsidRPr="006B0F79" w:rsidRDefault="00187884" w:rsidP="00DA4AD3">
            <w:r w:rsidRPr="006B0F79">
              <w:rPr>
                <w:lang w:val="en-US"/>
              </w:rPr>
              <w:t>e</w:t>
            </w:r>
            <w:r w:rsidRPr="006B0F79">
              <w:t>-</w:t>
            </w:r>
            <w:r w:rsidRPr="006B0F79">
              <w:rPr>
                <w:lang w:val="en-US"/>
              </w:rPr>
              <w:t>mail</w:t>
            </w:r>
            <w:r w:rsidRPr="006B0F79">
              <w:t>:</w:t>
            </w:r>
          </w:p>
          <w:p w:rsidR="00ED312C" w:rsidRPr="006B0F79" w:rsidRDefault="0038246F" w:rsidP="00DA4AD3">
            <w:r w:rsidRPr="006B0F79">
              <w:t>РНН</w:t>
            </w:r>
          </w:p>
          <w:p w:rsidR="0038246F" w:rsidRPr="006B0F79" w:rsidRDefault="0038246F" w:rsidP="00DA4AD3">
            <w:r w:rsidRPr="006B0F79">
              <w:t>БИК</w:t>
            </w:r>
          </w:p>
          <w:p w:rsidR="00ED312C" w:rsidRPr="006B0F79" w:rsidRDefault="0038246F" w:rsidP="00DA4AD3">
            <w:r w:rsidRPr="006B0F79">
              <w:t>БИН</w:t>
            </w:r>
          </w:p>
          <w:p w:rsidR="0038246F" w:rsidRPr="006B0F79" w:rsidRDefault="0038246F" w:rsidP="00DA4AD3">
            <w:pPr>
              <w:rPr>
                <w:b/>
                <w:bCs/>
              </w:rPr>
            </w:pPr>
            <w:r w:rsidRPr="006B0F79">
              <w:t>ИИК</w:t>
            </w:r>
          </w:p>
        </w:tc>
      </w:tr>
    </w:tbl>
    <w:p w:rsidR="00F26260" w:rsidRPr="006B0F79" w:rsidRDefault="00F26260" w:rsidP="00DA4AD3">
      <w:pPr>
        <w:rPr>
          <w:b/>
          <w:bCs/>
        </w:rPr>
      </w:pPr>
      <w:r w:rsidRPr="006B0F79">
        <w:rPr>
          <w:b/>
          <w:bCs/>
        </w:rPr>
        <w:t xml:space="preserve">Генеральный директор     </w:t>
      </w:r>
      <w:r w:rsidRPr="006B0F79">
        <w:rPr>
          <w:b/>
          <w:bCs/>
        </w:rPr>
        <w:tab/>
      </w:r>
      <w:r w:rsidRPr="006B0F79">
        <w:rPr>
          <w:b/>
          <w:bCs/>
        </w:rPr>
        <w:tab/>
        <w:t xml:space="preserve">   </w:t>
      </w:r>
      <w:r w:rsidRPr="006B0F79">
        <w:rPr>
          <w:b/>
          <w:bCs/>
        </w:rPr>
        <w:tab/>
      </w:r>
      <w:r w:rsidRPr="006B0F79">
        <w:rPr>
          <w:b/>
          <w:bCs/>
        </w:rPr>
        <w:tab/>
      </w:r>
      <w:r w:rsidRPr="006B0F79">
        <w:rPr>
          <w:b/>
          <w:bCs/>
        </w:rPr>
        <w:tab/>
      </w:r>
      <w:r w:rsidRPr="006B0F79">
        <w:rPr>
          <w:b/>
          <w:bCs/>
        </w:rPr>
        <w:tab/>
      </w:r>
    </w:p>
    <w:p w:rsidR="00E57035" w:rsidRPr="006B0F79" w:rsidRDefault="00E57035" w:rsidP="00DA4AD3">
      <w:pPr>
        <w:rPr>
          <w:b/>
          <w:bCs/>
        </w:rPr>
      </w:pPr>
    </w:p>
    <w:p w:rsidR="00F26260" w:rsidRPr="006B0F79" w:rsidRDefault="0038246F" w:rsidP="00DA4AD3">
      <w:pPr>
        <w:rPr>
          <w:b/>
          <w:bCs/>
        </w:rPr>
      </w:pPr>
      <w:r w:rsidRPr="006B0F79">
        <w:rPr>
          <w:b/>
          <w:bCs/>
        </w:rPr>
        <w:t>_____________</w:t>
      </w:r>
      <w:r w:rsidR="00F26260" w:rsidRPr="006B0F79">
        <w:rPr>
          <w:b/>
          <w:bCs/>
        </w:rPr>
        <w:t>___ М.Г.Гамбургер</w:t>
      </w:r>
      <w:r w:rsidR="00F26260" w:rsidRPr="006B0F79">
        <w:rPr>
          <w:b/>
          <w:bCs/>
        </w:rPr>
        <w:tab/>
        <w:t xml:space="preserve">         _________________</w:t>
      </w:r>
    </w:p>
    <w:p w:rsidR="00C75D02" w:rsidRPr="006B0F79" w:rsidRDefault="0038246F" w:rsidP="00DA4AD3">
      <w:r w:rsidRPr="006B0F79">
        <w:t xml:space="preserve">         м.п.</w:t>
      </w:r>
      <w:r w:rsidR="00F26260" w:rsidRPr="006B0F79">
        <w:tab/>
        <w:t xml:space="preserve">  </w:t>
      </w:r>
      <w:r w:rsidR="00F26260" w:rsidRPr="006B0F79">
        <w:tab/>
      </w:r>
      <w:r w:rsidR="00F26260" w:rsidRPr="006B0F79">
        <w:tab/>
      </w:r>
      <w:r w:rsidR="00F26260" w:rsidRPr="006B0F79">
        <w:tab/>
      </w:r>
      <w:r w:rsidR="00F26260" w:rsidRPr="006B0F79">
        <w:tab/>
        <w:t xml:space="preserve">                      </w:t>
      </w:r>
      <w:r w:rsidRPr="006B0F79">
        <w:t>м.п.</w:t>
      </w:r>
    </w:p>
    <w:p w:rsidR="00E621CD" w:rsidRPr="006B0F79" w:rsidRDefault="00E621CD" w:rsidP="00DA4AD3">
      <w:pPr>
        <w:pStyle w:val="a6"/>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jc w:val="right"/>
        <w:rPr>
          <w:b/>
          <w:sz w:val="24"/>
          <w:szCs w:val="24"/>
        </w:rPr>
      </w:pPr>
    </w:p>
    <w:p w:rsidR="00B32FDF" w:rsidRPr="006B0F79" w:rsidRDefault="00B32FDF" w:rsidP="00DA4AD3">
      <w:pPr>
        <w:pStyle w:val="a6"/>
        <w:rPr>
          <w:b/>
          <w:sz w:val="24"/>
          <w:szCs w:val="24"/>
        </w:rPr>
      </w:pPr>
    </w:p>
    <w:tbl>
      <w:tblPr>
        <w:tblStyle w:val="a8"/>
        <w:tblW w:w="3794" w:type="dxa"/>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58105B" w:rsidRPr="006B0F79" w:rsidTr="0058105B">
        <w:tc>
          <w:tcPr>
            <w:tcW w:w="3794" w:type="dxa"/>
          </w:tcPr>
          <w:p w:rsidR="0058105B" w:rsidRPr="006B0F79" w:rsidRDefault="0058105B" w:rsidP="00DA4AD3">
            <w:pPr>
              <w:pStyle w:val="a6"/>
              <w:rPr>
                <w:b/>
                <w:sz w:val="24"/>
                <w:szCs w:val="24"/>
              </w:rPr>
            </w:pPr>
            <w:r w:rsidRPr="006B0F79">
              <w:rPr>
                <w:b/>
                <w:sz w:val="24"/>
                <w:szCs w:val="24"/>
              </w:rPr>
              <w:t>Приложение 1</w:t>
            </w:r>
          </w:p>
        </w:tc>
      </w:tr>
      <w:tr w:rsidR="0058105B" w:rsidRPr="006B0F79" w:rsidTr="0058105B">
        <w:tc>
          <w:tcPr>
            <w:tcW w:w="3794" w:type="dxa"/>
          </w:tcPr>
          <w:p w:rsidR="0058105B" w:rsidRPr="006B0F79" w:rsidRDefault="0058105B" w:rsidP="00DA4AD3">
            <w:pPr>
              <w:pStyle w:val="a6"/>
              <w:rPr>
                <w:b/>
                <w:sz w:val="24"/>
                <w:szCs w:val="24"/>
              </w:rPr>
            </w:pPr>
            <w:r w:rsidRPr="006B0F79">
              <w:rPr>
                <w:b/>
                <w:sz w:val="24"/>
                <w:szCs w:val="24"/>
              </w:rPr>
              <w:t xml:space="preserve">к  Договору № _________  </w:t>
            </w:r>
          </w:p>
        </w:tc>
      </w:tr>
      <w:tr w:rsidR="0058105B" w:rsidRPr="006B0F79" w:rsidTr="0058105B">
        <w:tc>
          <w:tcPr>
            <w:tcW w:w="3794" w:type="dxa"/>
          </w:tcPr>
          <w:p w:rsidR="0058105B" w:rsidRPr="006B0F79" w:rsidRDefault="0058105B" w:rsidP="00DA4AD3">
            <w:pPr>
              <w:pStyle w:val="a6"/>
              <w:rPr>
                <w:b/>
                <w:sz w:val="24"/>
                <w:szCs w:val="24"/>
              </w:rPr>
            </w:pPr>
            <w:r w:rsidRPr="006B0F79">
              <w:rPr>
                <w:b/>
                <w:sz w:val="24"/>
                <w:szCs w:val="24"/>
              </w:rPr>
              <w:t>от  «___» _________  20__ года</w:t>
            </w:r>
          </w:p>
        </w:tc>
      </w:tr>
    </w:tbl>
    <w:p w:rsidR="00087785" w:rsidRPr="006B0F79" w:rsidRDefault="00087785" w:rsidP="00DA4AD3">
      <w:pPr>
        <w:pStyle w:val="a6"/>
        <w:jc w:val="center"/>
        <w:rPr>
          <w:b/>
          <w:sz w:val="24"/>
          <w:szCs w:val="24"/>
        </w:rPr>
      </w:pPr>
      <w:r w:rsidRPr="006B0F79">
        <w:rPr>
          <w:b/>
          <w:sz w:val="24"/>
          <w:szCs w:val="24"/>
        </w:rPr>
        <w:t xml:space="preserve">                                                                                                                                                                                               </w:t>
      </w:r>
      <w:r w:rsidRPr="006B0F79">
        <w:rPr>
          <w:b/>
        </w:rPr>
        <w:t xml:space="preserve">                                                                </w:t>
      </w:r>
      <w:r w:rsidR="0058105B" w:rsidRPr="006B0F79">
        <w:rPr>
          <w:b/>
        </w:rPr>
        <w:t xml:space="preserve">                               </w:t>
      </w:r>
    </w:p>
    <w:p w:rsidR="00087785" w:rsidRPr="006B0F79" w:rsidRDefault="00087785" w:rsidP="00DA4AD3">
      <w:pPr>
        <w:ind w:left="567"/>
        <w:jc w:val="center"/>
        <w:rPr>
          <w:b/>
        </w:rPr>
      </w:pPr>
      <w:r w:rsidRPr="006B0F79">
        <w:rPr>
          <w:b/>
        </w:rPr>
        <w:t>Техническая спецификация</w:t>
      </w:r>
    </w:p>
    <w:p w:rsidR="00087785" w:rsidRPr="006B0F79" w:rsidRDefault="00087785" w:rsidP="00DA4AD3">
      <w:pPr>
        <w:ind w:left="567"/>
        <w:jc w:val="center"/>
        <w:rPr>
          <w:b/>
        </w:rPr>
      </w:pPr>
      <w:r w:rsidRPr="006B0F79">
        <w:rPr>
          <w:b/>
        </w:rPr>
        <w:t>на выполнение  работ по техническому обслуживанию мини АТС и замене запасных частей</w:t>
      </w:r>
    </w:p>
    <w:p w:rsidR="00E67348" w:rsidRPr="006B0F79" w:rsidRDefault="00E67348" w:rsidP="00DA4AD3">
      <w:pPr>
        <w:ind w:left="567"/>
        <w:jc w:val="center"/>
        <w:rPr>
          <w:b/>
        </w:rPr>
      </w:pPr>
    </w:p>
    <w:p w:rsidR="00E67348" w:rsidRPr="006B0F79" w:rsidRDefault="00E67348" w:rsidP="00DA4AD3">
      <w:pPr>
        <w:ind w:right="-108"/>
        <w:jc w:val="both"/>
      </w:pPr>
      <w:r w:rsidRPr="006B0F79">
        <w:rPr>
          <w:b/>
        </w:rPr>
        <w:t>Основание для выполнения работ:</w:t>
      </w:r>
      <w:r w:rsidRPr="006B0F79">
        <w:t xml:space="preserve"> Обеспечение бесперебойной телефонной связи</w:t>
      </w:r>
    </w:p>
    <w:p w:rsidR="00E67348" w:rsidRPr="006B0F79" w:rsidRDefault="00E67348" w:rsidP="00DA4AD3">
      <w:pPr>
        <w:ind w:right="-108"/>
        <w:jc w:val="both"/>
        <w:rPr>
          <w:lang w:val="kk-KZ"/>
        </w:rPr>
      </w:pPr>
      <w:r w:rsidRPr="006B0F79">
        <w:rPr>
          <w:b/>
        </w:rPr>
        <w:t>Цель  выполнения  работ:</w:t>
      </w:r>
      <w:r w:rsidRPr="006B0F79">
        <w:rPr>
          <w:lang w:val="kk-KZ"/>
        </w:rPr>
        <w:t xml:space="preserve"> Поддержка мини АТС в работоспособном состоянии, увеличение срока службы оборудования</w:t>
      </w:r>
    </w:p>
    <w:p w:rsidR="00E67348" w:rsidRPr="006B0F79" w:rsidRDefault="00E67348" w:rsidP="00DA4AD3">
      <w:pPr>
        <w:rPr>
          <w:b/>
        </w:rPr>
      </w:pPr>
      <w:r w:rsidRPr="006B0F79">
        <w:rPr>
          <w:b/>
        </w:rPr>
        <w:t>Стандарт:</w:t>
      </w:r>
      <w:r w:rsidRPr="006B0F79">
        <w:t xml:space="preserve"> Согласно техническому регламенту производителя </w:t>
      </w:r>
      <w:proofErr w:type="spellStart"/>
      <w:r w:rsidRPr="006B0F79">
        <w:t>Panasonic</w:t>
      </w:r>
      <w:proofErr w:type="spellEnd"/>
    </w:p>
    <w:p w:rsidR="00E67348" w:rsidRPr="006B0F79" w:rsidRDefault="00E67348" w:rsidP="00DA4AD3">
      <w:pPr>
        <w:jc w:val="both"/>
      </w:pPr>
      <w:r w:rsidRPr="006B0F79">
        <w:rPr>
          <w:b/>
        </w:rPr>
        <w:t>Краткая  характеристика работ:</w:t>
      </w:r>
      <w:r w:rsidRPr="006B0F79">
        <w:t xml:space="preserve"> Техническое обслуживание мини АТС, проведение ежемесячных профилактических работ, в том числе:</w:t>
      </w:r>
    </w:p>
    <w:p w:rsidR="00E67348" w:rsidRPr="006B0F79" w:rsidRDefault="00E67348" w:rsidP="00DA4AD3">
      <w:pPr>
        <w:numPr>
          <w:ilvl w:val="0"/>
          <w:numId w:val="6"/>
        </w:numPr>
        <w:jc w:val="both"/>
      </w:pPr>
      <w:r w:rsidRPr="006B0F79">
        <w:t>проведение диагностики оборудования;</w:t>
      </w:r>
    </w:p>
    <w:p w:rsidR="00E67348" w:rsidRPr="006B0F79" w:rsidRDefault="00E67348" w:rsidP="00DA4AD3">
      <w:pPr>
        <w:numPr>
          <w:ilvl w:val="0"/>
          <w:numId w:val="6"/>
        </w:numPr>
        <w:jc w:val="both"/>
      </w:pPr>
      <w:r w:rsidRPr="006B0F79">
        <w:t>удаление пыли;</w:t>
      </w:r>
    </w:p>
    <w:p w:rsidR="00E67348" w:rsidRPr="006B0F79" w:rsidRDefault="00E67348" w:rsidP="00DA4AD3">
      <w:pPr>
        <w:numPr>
          <w:ilvl w:val="0"/>
          <w:numId w:val="6"/>
        </w:numPr>
        <w:jc w:val="both"/>
      </w:pPr>
      <w:r w:rsidRPr="006B0F79">
        <w:t>просмотр и сброс логов ошибок;</w:t>
      </w:r>
    </w:p>
    <w:p w:rsidR="00E67348" w:rsidRPr="006B0F79" w:rsidRDefault="00E67348" w:rsidP="00DA4AD3">
      <w:pPr>
        <w:numPr>
          <w:ilvl w:val="0"/>
          <w:numId w:val="6"/>
        </w:numPr>
        <w:jc w:val="both"/>
      </w:pPr>
      <w:r w:rsidRPr="006B0F79">
        <w:lastRenderedPageBreak/>
        <w:t>создание резервных копии конфигураций мини АТС</w:t>
      </w:r>
      <w:r w:rsidRPr="006B0F79">
        <w:rPr>
          <w:rFonts w:eastAsia="Calibri" w:cs="Myriad Pro"/>
        </w:rPr>
        <w:t xml:space="preserve"> с передачей </w:t>
      </w:r>
      <w:r w:rsidRPr="006B0F79">
        <w:t xml:space="preserve">на электронном носителе  </w:t>
      </w:r>
      <w:r w:rsidRPr="006B0F79">
        <w:rPr>
          <w:rFonts w:eastAsia="Calibri" w:cs="Myriad Pro"/>
        </w:rPr>
        <w:t>архива Заказчику за отчетный месяц</w:t>
      </w:r>
      <w:r w:rsidRPr="006B0F79">
        <w:t>;</w:t>
      </w:r>
    </w:p>
    <w:p w:rsidR="00E67348" w:rsidRPr="006B0F79" w:rsidRDefault="00E67348" w:rsidP="00DA4AD3">
      <w:pPr>
        <w:numPr>
          <w:ilvl w:val="0"/>
          <w:numId w:val="6"/>
        </w:numPr>
        <w:jc w:val="both"/>
      </w:pPr>
      <w:r w:rsidRPr="006B0F79">
        <w:t>выявление и устранение неисправностей или недостатков программирования мини АТС, перепрограммирование мини АТС (по запросу Заказчика);</w:t>
      </w:r>
    </w:p>
    <w:p w:rsidR="00E67348" w:rsidRPr="006B0F79" w:rsidRDefault="00E67348" w:rsidP="00DA4AD3">
      <w:pPr>
        <w:numPr>
          <w:ilvl w:val="0"/>
          <w:numId w:val="6"/>
        </w:numPr>
        <w:jc w:val="both"/>
      </w:pPr>
      <w:r w:rsidRPr="006B0F79">
        <w:t>профилактический ремонт кабельного хозяйства (при необходимости);</w:t>
      </w:r>
    </w:p>
    <w:p w:rsidR="00E67348" w:rsidRPr="006B0F79" w:rsidRDefault="00E67348" w:rsidP="00DA4AD3">
      <w:pPr>
        <w:numPr>
          <w:ilvl w:val="0"/>
          <w:numId w:val="6"/>
        </w:numPr>
        <w:jc w:val="both"/>
      </w:pPr>
      <w:r w:rsidRPr="006B0F79">
        <w:t>предоставление рекомендаций по замене/ремонту кроссового оборудования;</w:t>
      </w:r>
    </w:p>
    <w:p w:rsidR="00E67348" w:rsidRPr="006B0F79" w:rsidRDefault="00E67348" w:rsidP="00DA4AD3">
      <w:pPr>
        <w:numPr>
          <w:ilvl w:val="0"/>
          <w:numId w:val="6"/>
        </w:numPr>
        <w:jc w:val="both"/>
      </w:pPr>
      <w:r w:rsidRPr="006B0F79">
        <w:t>работы по замене запасных/комплектующих частей мини АТС;</w:t>
      </w:r>
    </w:p>
    <w:p w:rsidR="00E67348" w:rsidRPr="006B0F79" w:rsidRDefault="00E67348" w:rsidP="00DA4AD3">
      <w:pPr>
        <w:numPr>
          <w:ilvl w:val="0"/>
          <w:numId w:val="6"/>
        </w:numPr>
        <w:jc w:val="both"/>
      </w:pPr>
      <w:r w:rsidRPr="006B0F79">
        <w:t>настройку и внесение изменений в маршрутизацию вызовов;</w:t>
      </w:r>
    </w:p>
    <w:p w:rsidR="00E67348" w:rsidRPr="006B0F79" w:rsidRDefault="00E67348" w:rsidP="00DA4AD3">
      <w:pPr>
        <w:numPr>
          <w:ilvl w:val="0"/>
          <w:numId w:val="6"/>
        </w:numPr>
        <w:jc w:val="both"/>
      </w:pPr>
      <w:r w:rsidRPr="006B0F79">
        <w:t>проверку и восстановление конфигурации оборудования по месту расположения оборудования на объектах Заказчика;</w:t>
      </w:r>
    </w:p>
    <w:p w:rsidR="00E67348" w:rsidRPr="006B0F79" w:rsidRDefault="00E67348" w:rsidP="00DA4AD3">
      <w:pPr>
        <w:numPr>
          <w:ilvl w:val="0"/>
          <w:numId w:val="6"/>
        </w:numPr>
        <w:jc w:val="both"/>
      </w:pPr>
      <w:r w:rsidRPr="006B0F79">
        <w:t xml:space="preserve">внеплановое обслуживание заявок по вызовам с выездом к месту установки мини АТС; </w:t>
      </w:r>
    </w:p>
    <w:p w:rsidR="00E67348" w:rsidRPr="006B0F79" w:rsidRDefault="00E67348" w:rsidP="00DA4AD3">
      <w:pPr>
        <w:numPr>
          <w:ilvl w:val="0"/>
          <w:numId w:val="6"/>
        </w:numPr>
        <w:jc w:val="both"/>
      </w:pPr>
      <w:r w:rsidRPr="006B0F79">
        <w:t>программирования мини АТС, перепрограммирование мини АТС (по запросу Заказчика).</w:t>
      </w:r>
    </w:p>
    <w:p w:rsidR="00E67348" w:rsidRPr="006B0F79" w:rsidRDefault="00E67348" w:rsidP="00DA4AD3">
      <w:pPr>
        <w:autoSpaceDE w:val="0"/>
        <w:autoSpaceDN w:val="0"/>
        <w:adjustRightInd w:val="0"/>
        <w:ind w:firstLine="470"/>
        <w:jc w:val="both"/>
        <w:rPr>
          <w:rFonts w:eastAsia="Calibri"/>
        </w:rPr>
      </w:pPr>
      <w:r w:rsidRPr="006B0F79">
        <w:rPr>
          <w:rFonts w:eastAsia="Calibri"/>
        </w:rPr>
        <w:t>При выходе из строя оборудования на объектах Заказчика и для обеспечения бесперебойной работы мини АТС, Подрядчик обязан:</w:t>
      </w:r>
    </w:p>
    <w:p w:rsidR="00E67348" w:rsidRPr="006B0F79" w:rsidRDefault="00E67348" w:rsidP="00DA4AD3">
      <w:pPr>
        <w:numPr>
          <w:ilvl w:val="0"/>
          <w:numId w:val="9"/>
        </w:numPr>
        <w:autoSpaceDE w:val="0"/>
        <w:autoSpaceDN w:val="0"/>
        <w:adjustRightInd w:val="0"/>
        <w:ind w:left="35" w:firstLine="0"/>
        <w:jc w:val="both"/>
        <w:rPr>
          <w:rFonts w:eastAsia="Calibri"/>
        </w:rPr>
      </w:pPr>
      <w:r w:rsidRPr="006B0F79">
        <w:rPr>
          <w:rFonts w:eastAsia="Calibri"/>
        </w:rPr>
        <w:t xml:space="preserve">выполнять устранение неисправности мини АТС и обеспечить подменный фонд оборудования, деталей, узлов и комплектующих в </w:t>
      </w:r>
      <w:proofErr w:type="spellStart"/>
      <w:r w:rsidRPr="006B0F79">
        <w:t>г.Алматы</w:t>
      </w:r>
      <w:proofErr w:type="spellEnd"/>
      <w:r w:rsidRPr="006B0F79">
        <w:t xml:space="preserve"> не более 12 часов, по </w:t>
      </w:r>
      <w:proofErr w:type="spellStart"/>
      <w:r w:rsidRPr="006B0F79">
        <w:t>Алматинской</w:t>
      </w:r>
      <w:proofErr w:type="spellEnd"/>
      <w:r w:rsidRPr="006B0F79">
        <w:t xml:space="preserve"> области не более 24 часов с момента</w:t>
      </w:r>
      <w:r w:rsidRPr="006B0F79">
        <w:rPr>
          <w:rFonts w:eastAsia="Calibri"/>
        </w:rPr>
        <w:t xml:space="preserve"> поступления заявки от Заказчика. Подменный фонд оборудования  может формироваться из аналогичных по функциям устройств и предоставляется Заказчику на период необходимый для замены оригинального оборудования.</w:t>
      </w:r>
    </w:p>
    <w:p w:rsidR="00E67348" w:rsidRPr="006B0F79" w:rsidRDefault="00E67348" w:rsidP="00DA4AD3">
      <w:pPr>
        <w:autoSpaceDE w:val="0"/>
        <w:autoSpaceDN w:val="0"/>
        <w:adjustRightInd w:val="0"/>
        <w:jc w:val="both"/>
        <w:rPr>
          <w:rFonts w:eastAsia="Calibri"/>
        </w:rPr>
      </w:pPr>
      <w:r w:rsidRPr="006B0F79">
        <w:rPr>
          <w:rFonts w:eastAsia="Calibri"/>
        </w:rPr>
        <w:t>2) предоставить Заказчику на согласование перечень заменяемого оборудования (технические характеристики должны соответствовать техническим и эксплуатационным характеристикам вышедшего из строя оборудования и комплектующих частей или быть выше). Стоимость заменяемого оборудования должна соответствовать рыночной стоимости на территории Республики Казахстан на момент произведения замены;</w:t>
      </w:r>
    </w:p>
    <w:p w:rsidR="00E67348" w:rsidRPr="006B0F79" w:rsidRDefault="00E67348" w:rsidP="00DA4AD3">
      <w:pPr>
        <w:autoSpaceDE w:val="0"/>
        <w:autoSpaceDN w:val="0"/>
        <w:adjustRightInd w:val="0"/>
        <w:jc w:val="both"/>
        <w:rPr>
          <w:rFonts w:eastAsia="Calibri"/>
          <w:strike/>
        </w:rPr>
      </w:pPr>
      <w:r w:rsidRPr="006B0F79">
        <w:rPr>
          <w:rFonts w:eastAsia="Calibri"/>
        </w:rPr>
        <w:t>3) производить замену оборудования и комплектующих частей в течение 4 (четырех) часов, с момента  согласования перечня заменяемого оборудования с Заказчиком.</w:t>
      </w:r>
      <w:r w:rsidRPr="006B0F79">
        <w:t xml:space="preserve"> Работы по замене запасных частей мини АТС должны осуществляться с использованием оригинальных запасных частей и материалов</w:t>
      </w:r>
      <w:r w:rsidRPr="006B0F79">
        <w:rPr>
          <w:rFonts w:eastAsia="Calibri"/>
        </w:rPr>
        <w:t>;</w:t>
      </w:r>
    </w:p>
    <w:p w:rsidR="00E67348" w:rsidRPr="006B0F79" w:rsidRDefault="00E67348" w:rsidP="00DA4AD3">
      <w:pPr>
        <w:autoSpaceDE w:val="0"/>
        <w:autoSpaceDN w:val="0"/>
        <w:adjustRightInd w:val="0"/>
        <w:jc w:val="both"/>
      </w:pPr>
      <w:r w:rsidRPr="006B0F79">
        <w:rPr>
          <w:rFonts w:eastAsia="Calibri"/>
        </w:rPr>
        <w:t>4) передать Заказчику вышедшее из строя оборудование и комплектующие части;</w:t>
      </w:r>
      <w:r w:rsidRPr="006B0F79">
        <w:t xml:space="preserve"> </w:t>
      </w:r>
    </w:p>
    <w:p w:rsidR="00E67348" w:rsidRPr="006B0F79" w:rsidRDefault="00E67348" w:rsidP="00DA4AD3">
      <w:pPr>
        <w:autoSpaceDE w:val="0"/>
        <w:autoSpaceDN w:val="0"/>
        <w:adjustRightInd w:val="0"/>
        <w:jc w:val="both"/>
      </w:pPr>
      <w:r w:rsidRPr="006B0F79">
        <w:t xml:space="preserve">5) за свой счет устранить несоответствия, произошедшие по вине Подрядчика в течение 2 (двух) часов на объектах в г. </w:t>
      </w:r>
      <w:proofErr w:type="spellStart"/>
      <w:r w:rsidRPr="006B0F79">
        <w:t>Алматы</w:t>
      </w:r>
      <w:proofErr w:type="spellEnd"/>
      <w:r w:rsidRPr="006B0F79">
        <w:t xml:space="preserve"> и в течение 6 (шести) часов на объектах в </w:t>
      </w:r>
      <w:proofErr w:type="spellStart"/>
      <w:r w:rsidRPr="006B0F79">
        <w:t>Алматинской</w:t>
      </w:r>
      <w:proofErr w:type="spellEnd"/>
      <w:r w:rsidRPr="006B0F79">
        <w:t xml:space="preserve"> области с момента поступления заявки Заказчика.</w:t>
      </w:r>
    </w:p>
    <w:p w:rsidR="00E67348" w:rsidRPr="006B0F79" w:rsidRDefault="00E67348" w:rsidP="00DA4AD3">
      <w:pPr>
        <w:autoSpaceDE w:val="0"/>
        <w:autoSpaceDN w:val="0"/>
        <w:adjustRightInd w:val="0"/>
        <w:jc w:val="both"/>
      </w:pPr>
      <w:r w:rsidRPr="006B0F79">
        <w:lastRenderedPageBreak/>
        <w:t xml:space="preserve">     За объектами Заказчика Поставщик обязан закрепить не менее одного квалифицированного специалиста, который прошел обучение по установке, настройке и поддержке оборудования </w:t>
      </w:r>
      <w:r w:rsidRPr="006B0F79">
        <w:rPr>
          <w:lang w:val="en-US"/>
        </w:rPr>
        <w:t>Panasonic</w:t>
      </w:r>
      <w:r w:rsidRPr="006B0F79">
        <w:t xml:space="preserve">  (подтвердить обучение нотариально засвидетельствованной копией соответствующего сертификата) и имеет опыт работы не менее 3-х лет в области телекоммуникаций (подтвердить опыт работы нотариально засвидетельствованными копиями соответствующих сертификатов, дипломов, свидетельств и пр. документов).</w:t>
      </w:r>
    </w:p>
    <w:p w:rsidR="00E67348" w:rsidRPr="006B0F79" w:rsidRDefault="00E67348" w:rsidP="00DA4AD3">
      <w:pPr>
        <w:rPr>
          <w:b/>
        </w:rPr>
      </w:pPr>
      <w:r w:rsidRPr="006B0F79">
        <w:rPr>
          <w:b/>
        </w:rPr>
        <w:t xml:space="preserve">Требования к Подрядчику: </w:t>
      </w:r>
    </w:p>
    <w:p w:rsidR="00E67348" w:rsidRPr="006B0F79" w:rsidRDefault="00E67348" w:rsidP="00DA4AD3">
      <w:r w:rsidRPr="006B0F79">
        <w:t xml:space="preserve">- наличие у </w:t>
      </w:r>
      <w:r w:rsidRPr="006B0F79">
        <w:rPr>
          <w:rFonts w:ascii="Times New Roman CYR" w:eastAsia="Calibri" w:hAnsi="Times New Roman CYR" w:cs="Times New Roman CYR"/>
        </w:rPr>
        <w:t>Подрядчика</w:t>
      </w:r>
      <w:r w:rsidRPr="006B0F79">
        <w:t xml:space="preserve"> службы технической поддержки;</w:t>
      </w:r>
    </w:p>
    <w:p w:rsidR="00E67348" w:rsidRPr="006B0F79" w:rsidRDefault="00E67348" w:rsidP="00DA4AD3">
      <w:r w:rsidRPr="006B0F79">
        <w:t>- представить Ф.И.О. и номера телефонов специалистов закрепленных за объектами Заказчика</w:t>
      </w:r>
    </w:p>
    <w:p w:rsidR="00087785" w:rsidRPr="006B0F79" w:rsidRDefault="00E67348" w:rsidP="00DA4AD3">
      <w:r w:rsidRPr="006B0F79">
        <w:rPr>
          <w:b/>
        </w:rPr>
        <w:t>Количественные  данные:</w:t>
      </w:r>
      <w:r w:rsidRPr="006B0F79">
        <w:t xml:space="preserve"> 5 мини АТС </w:t>
      </w:r>
      <w:r w:rsidRPr="006B0F79">
        <w:rPr>
          <w:lang w:val="en-US"/>
        </w:rPr>
        <w:t>Panasonic</w:t>
      </w:r>
      <w:r w:rsidRPr="006B0F79">
        <w:t xml:space="preserve"> в г. </w:t>
      </w:r>
      <w:proofErr w:type="spellStart"/>
      <w:r w:rsidRPr="006B0F79">
        <w:t>Алматы</w:t>
      </w:r>
      <w:proofErr w:type="spellEnd"/>
      <w:r w:rsidRPr="006B0F79">
        <w:t xml:space="preserve">, 6 мини АТС </w:t>
      </w:r>
      <w:r w:rsidRPr="006B0F79">
        <w:rPr>
          <w:lang w:val="en-US"/>
        </w:rPr>
        <w:t>Panasonic</w:t>
      </w:r>
      <w:r w:rsidRPr="006B0F79">
        <w:t xml:space="preserve"> по </w:t>
      </w:r>
      <w:proofErr w:type="spellStart"/>
      <w:r w:rsidRPr="006B0F79">
        <w:t>Алматинской</w:t>
      </w:r>
      <w:proofErr w:type="spellEnd"/>
      <w:r w:rsidRPr="006B0F79">
        <w:t xml:space="preserve"> области. Техническое обслуживание мини АТС согласно графику профилактических работ (</w:t>
      </w:r>
      <w:r w:rsidR="00A23E92" w:rsidRPr="006B0F79">
        <w:t>п</w:t>
      </w:r>
      <w:r w:rsidRPr="006B0F79">
        <w:t>риложени</w:t>
      </w:r>
      <w:r w:rsidR="00A23E92" w:rsidRPr="006B0F79">
        <w:t>е</w:t>
      </w:r>
      <w:r w:rsidRPr="006B0F79">
        <w:t xml:space="preserve"> </w:t>
      </w:r>
      <w:r w:rsidR="00A23E92" w:rsidRPr="006B0F79">
        <w:t>3</w:t>
      </w:r>
      <w:r w:rsidRPr="006B0F79">
        <w:t>).</w:t>
      </w:r>
    </w:p>
    <w:p w:rsidR="003F4C05" w:rsidRPr="006B0F79" w:rsidRDefault="003F4C05" w:rsidP="00DA4AD3">
      <w:r w:rsidRPr="006B0F79">
        <w:rPr>
          <w:b/>
        </w:rPr>
        <w:t>Место выполнения работ:</w:t>
      </w:r>
      <w:r w:rsidRPr="006B0F79">
        <w:t xml:space="preserve"> указаны в графике профилактических работ (</w:t>
      </w:r>
      <w:r w:rsidR="00A23E92" w:rsidRPr="006B0F79">
        <w:t>п</w:t>
      </w:r>
      <w:r w:rsidRPr="006B0F79">
        <w:t>риложени</w:t>
      </w:r>
      <w:r w:rsidR="00A23E92" w:rsidRPr="006B0F79">
        <w:t>е</w:t>
      </w:r>
      <w:r w:rsidRPr="006B0F79">
        <w:t xml:space="preserve"> </w:t>
      </w:r>
      <w:r w:rsidR="00A23E92" w:rsidRPr="006B0F79">
        <w:t>3</w:t>
      </w:r>
      <w:r w:rsidRPr="006B0F79">
        <w:t>).</w:t>
      </w:r>
    </w:p>
    <w:p w:rsidR="003F4C05" w:rsidRPr="006B0F79" w:rsidRDefault="003F4C05" w:rsidP="00DA4AD3">
      <w:pPr>
        <w:ind w:right="-108"/>
        <w:jc w:val="both"/>
      </w:pPr>
      <w:r w:rsidRPr="006B0F79">
        <w:rPr>
          <w:b/>
        </w:rPr>
        <w:t xml:space="preserve">Требования к качеству: </w:t>
      </w:r>
      <w:r w:rsidRPr="006B0F79">
        <w:t>Качество работ должно соответствовать существующим стандартам, техническим и иным нормам, действующим в Республике Казахстан.</w:t>
      </w:r>
    </w:p>
    <w:p w:rsidR="003F4C05" w:rsidRPr="006B0F79" w:rsidRDefault="003F4C05" w:rsidP="00DA4AD3">
      <w:pPr>
        <w:ind w:right="-108"/>
        <w:jc w:val="both"/>
      </w:pPr>
      <w:r w:rsidRPr="006B0F79">
        <w:rPr>
          <w:b/>
        </w:rPr>
        <w:t>Сроки  исполнения работ:</w:t>
      </w:r>
      <w:r w:rsidRPr="006B0F79">
        <w:t xml:space="preserve"> с 01.01.2015 по 31.12.2015 года.</w:t>
      </w:r>
    </w:p>
    <w:p w:rsidR="003F4C05" w:rsidRPr="006B0F79" w:rsidRDefault="003F4C05" w:rsidP="00DA4AD3">
      <w:pPr>
        <w:ind w:right="-108"/>
        <w:jc w:val="both"/>
        <w:rPr>
          <w:lang w:val="kk-KZ"/>
        </w:rPr>
      </w:pPr>
      <w:r w:rsidRPr="006B0F79">
        <w:rPr>
          <w:b/>
        </w:rPr>
        <w:t>Особые условия:</w:t>
      </w:r>
      <w:r w:rsidRPr="006B0F79">
        <w:t xml:space="preserve"> В связи с тем, что работы по техническому обслуживанию мини АТС выполняются в комплексе с заменой запасных частей на мини </w:t>
      </w:r>
      <w:r w:rsidRPr="006B0F79">
        <w:rPr>
          <w:lang w:val="kk-KZ"/>
        </w:rPr>
        <w:t>АТС в заявках потенциальных поставщиков по Лоту «замена запасных частей» должна стоять максимальная бюджетная сумма, выделенная для закупки.</w:t>
      </w:r>
    </w:p>
    <w:p w:rsidR="003F4C05" w:rsidRPr="006B0F79" w:rsidRDefault="003F4C05" w:rsidP="00DA4AD3">
      <w:pPr>
        <w:ind w:right="-108"/>
        <w:jc w:val="both"/>
      </w:pPr>
      <w:r w:rsidRPr="006B0F79">
        <w:rPr>
          <w:b/>
        </w:rPr>
        <w:t>Дополнительные требования:</w:t>
      </w:r>
      <w:r w:rsidRPr="006B0F79">
        <w:t xml:space="preserve"> Подрядчик обязан представить расчет стоимости к ценовому предложению по закупке работ по техническому обслуживанию мини АТС по следующей форме:</w:t>
      </w:r>
    </w:p>
    <w:p w:rsidR="00DA4AD3" w:rsidRPr="006B0F79" w:rsidRDefault="00DA4AD3" w:rsidP="00DA4AD3">
      <w:pPr>
        <w:ind w:right="-108"/>
        <w:jc w:val="both"/>
      </w:pPr>
    </w:p>
    <w:p w:rsidR="00087785" w:rsidRPr="006B0F79" w:rsidRDefault="00087785" w:rsidP="00DA4AD3">
      <w:pPr>
        <w:jc w:val="center"/>
        <w:rPr>
          <w:b/>
          <w:sz w:val="28"/>
          <w:szCs w:val="28"/>
        </w:rPr>
      </w:pPr>
      <w:r w:rsidRPr="006B0F79">
        <w:rPr>
          <w:b/>
        </w:rPr>
        <w:t>Расчет стоимости к ценовому предложению</w:t>
      </w:r>
    </w:p>
    <w:tbl>
      <w:tblPr>
        <w:tblpPr w:leftFromText="180" w:rightFromText="180" w:vertAnchor="text" w:horzAnchor="margin" w:tblpX="-243" w:tblpY="114"/>
        <w:tblOverlap w:val="never"/>
        <w:tblW w:w="11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174"/>
        <w:gridCol w:w="1767"/>
        <w:gridCol w:w="1392"/>
        <w:gridCol w:w="1392"/>
        <w:gridCol w:w="1302"/>
        <w:gridCol w:w="1302"/>
        <w:gridCol w:w="1302"/>
      </w:tblGrid>
      <w:tr w:rsidR="00087785" w:rsidRPr="006B0F79" w:rsidTr="00DA4AD3">
        <w:trPr>
          <w:trHeight w:val="748"/>
        </w:trPr>
        <w:tc>
          <w:tcPr>
            <w:tcW w:w="531" w:type="dxa"/>
            <w:shd w:val="clear" w:color="auto" w:fill="auto"/>
            <w:vAlign w:val="center"/>
          </w:tcPr>
          <w:p w:rsidR="00087785" w:rsidRPr="006B0F79" w:rsidRDefault="00087785" w:rsidP="00DA4AD3">
            <w:pPr>
              <w:tabs>
                <w:tab w:val="left" w:pos="-720"/>
                <w:tab w:val="left" w:pos="720"/>
              </w:tabs>
              <w:jc w:val="center"/>
              <w:rPr>
                <w:sz w:val="22"/>
                <w:szCs w:val="22"/>
              </w:rPr>
            </w:pPr>
            <w:r w:rsidRPr="006B0F79">
              <w:rPr>
                <w:b/>
                <w:sz w:val="22"/>
                <w:szCs w:val="22"/>
              </w:rPr>
              <w:t xml:space="preserve">№ </w:t>
            </w:r>
            <w:proofErr w:type="spellStart"/>
            <w:r w:rsidRPr="006B0F79">
              <w:rPr>
                <w:b/>
                <w:sz w:val="22"/>
                <w:szCs w:val="22"/>
              </w:rPr>
              <w:t>п</w:t>
            </w:r>
            <w:proofErr w:type="spellEnd"/>
            <w:r w:rsidRPr="006B0F79">
              <w:rPr>
                <w:b/>
                <w:sz w:val="22"/>
                <w:szCs w:val="22"/>
              </w:rPr>
              <w:t>/</w:t>
            </w:r>
            <w:proofErr w:type="spellStart"/>
            <w:r w:rsidRPr="006B0F79">
              <w:rPr>
                <w:b/>
                <w:sz w:val="22"/>
                <w:szCs w:val="22"/>
              </w:rPr>
              <w:t>п</w:t>
            </w:r>
            <w:proofErr w:type="spellEnd"/>
          </w:p>
        </w:tc>
        <w:tc>
          <w:tcPr>
            <w:tcW w:w="2174" w:type="dxa"/>
            <w:shd w:val="clear" w:color="auto" w:fill="auto"/>
            <w:vAlign w:val="center"/>
          </w:tcPr>
          <w:p w:rsidR="00087785" w:rsidRPr="006B0F79" w:rsidRDefault="00087785" w:rsidP="00DA4AD3">
            <w:pPr>
              <w:tabs>
                <w:tab w:val="left" w:pos="-720"/>
                <w:tab w:val="left" w:pos="720"/>
              </w:tabs>
              <w:jc w:val="center"/>
              <w:rPr>
                <w:b/>
                <w:sz w:val="22"/>
                <w:szCs w:val="22"/>
              </w:rPr>
            </w:pPr>
            <w:r w:rsidRPr="006B0F79">
              <w:rPr>
                <w:b/>
                <w:sz w:val="22"/>
                <w:szCs w:val="22"/>
              </w:rPr>
              <w:t>Наименование</w:t>
            </w:r>
          </w:p>
          <w:p w:rsidR="00087785" w:rsidRPr="006B0F79" w:rsidRDefault="00087785" w:rsidP="00DA4AD3">
            <w:pPr>
              <w:tabs>
                <w:tab w:val="left" w:pos="-720"/>
                <w:tab w:val="left" w:pos="720"/>
              </w:tabs>
              <w:jc w:val="center"/>
              <w:rPr>
                <w:sz w:val="22"/>
                <w:szCs w:val="22"/>
              </w:rPr>
            </w:pPr>
            <w:r w:rsidRPr="006B0F79">
              <w:rPr>
                <w:b/>
                <w:sz w:val="22"/>
                <w:szCs w:val="22"/>
              </w:rPr>
              <w:t>подразделения</w:t>
            </w:r>
          </w:p>
        </w:tc>
        <w:tc>
          <w:tcPr>
            <w:tcW w:w="1767" w:type="dxa"/>
            <w:shd w:val="clear" w:color="auto" w:fill="auto"/>
            <w:vAlign w:val="center"/>
          </w:tcPr>
          <w:p w:rsidR="00087785" w:rsidRPr="006B0F79" w:rsidRDefault="00087785" w:rsidP="00DA4AD3">
            <w:pPr>
              <w:tabs>
                <w:tab w:val="left" w:pos="-720"/>
                <w:tab w:val="left" w:pos="720"/>
              </w:tabs>
              <w:jc w:val="center"/>
              <w:rPr>
                <w:b/>
                <w:sz w:val="22"/>
                <w:szCs w:val="22"/>
              </w:rPr>
            </w:pPr>
            <w:r w:rsidRPr="006B0F79">
              <w:rPr>
                <w:b/>
                <w:sz w:val="22"/>
                <w:szCs w:val="22"/>
              </w:rPr>
              <w:t>Тип обслуживаемой мини АТС</w:t>
            </w:r>
          </w:p>
        </w:tc>
        <w:tc>
          <w:tcPr>
            <w:tcW w:w="1392" w:type="dxa"/>
            <w:shd w:val="clear" w:color="auto" w:fill="auto"/>
            <w:vAlign w:val="center"/>
          </w:tcPr>
          <w:p w:rsidR="00087785" w:rsidRPr="006B0F79" w:rsidRDefault="00087785" w:rsidP="00DA4AD3">
            <w:pPr>
              <w:tabs>
                <w:tab w:val="left" w:pos="-720"/>
                <w:tab w:val="left" w:pos="720"/>
              </w:tabs>
              <w:jc w:val="center"/>
              <w:rPr>
                <w:b/>
                <w:sz w:val="22"/>
                <w:szCs w:val="22"/>
              </w:rPr>
            </w:pPr>
            <w:r w:rsidRPr="006B0F79">
              <w:rPr>
                <w:b/>
                <w:sz w:val="22"/>
                <w:szCs w:val="22"/>
              </w:rPr>
              <w:t>Количество ТО в год, раз</w:t>
            </w:r>
          </w:p>
        </w:tc>
        <w:tc>
          <w:tcPr>
            <w:tcW w:w="1392" w:type="dxa"/>
            <w:shd w:val="clear" w:color="auto" w:fill="auto"/>
            <w:vAlign w:val="center"/>
          </w:tcPr>
          <w:p w:rsidR="00087785" w:rsidRPr="006B0F79" w:rsidRDefault="00087785" w:rsidP="00DA4AD3">
            <w:pPr>
              <w:tabs>
                <w:tab w:val="left" w:pos="-720"/>
                <w:tab w:val="left" w:pos="720"/>
              </w:tabs>
              <w:jc w:val="center"/>
              <w:rPr>
                <w:sz w:val="22"/>
                <w:szCs w:val="22"/>
              </w:rPr>
            </w:pPr>
            <w:r w:rsidRPr="006B0F79">
              <w:rPr>
                <w:b/>
                <w:sz w:val="22"/>
                <w:szCs w:val="22"/>
              </w:rPr>
              <w:t>Количество портов, шт.</w:t>
            </w:r>
          </w:p>
        </w:tc>
        <w:tc>
          <w:tcPr>
            <w:tcW w:w="1302" w:type="dxa"/>
            <w:shd w:val="clear" w:color="auto" w:fill="auto"/>
            <w:vAlign w:val="center"/>
          </w:tcPr>
          <w:p w:rsidR="00087785" w:rsidRPr="006B0F79" w:rsidRDefault="00087785" w:rsidP="00DA4AD3">
            <w:pPr>
              <w:tabs>
                <w:tab w:val="left" w:pos="-720"/>
                <w:tab w:val="left" w:pos="720"/>
              </w:tabs>
              <w:jc w:val="center"/>
              <w:rPr>
                <w:sz w:val="22"/>
                <w:szCs w:val="22"/>
              </w:rPr>
            </w:pPr>
            <w:r w:rsidRPr="006B0F79">
              <w:rPr>
                <w:b/>
                <w:sz w:val="22"/>
                <w:szCs w:val="22"/>
              </w:rPr>
              <w:t>Стоимость ТО одного порта, тенге с НДС</w:t>
            </w:r>
          </w:p>
        </w:tc>
        <w:tc>
          <w:tcPr>
            <w:tcW w:w="1302" w:type="dxa"/>
            <w:shd w:val="clear" w:color="auto" w:fill="auto"/>
            <w:vAlign w:val="center"/>
          </w:tcPr>
          <w:p w:rsidR="00087785" w:rsidRPr="006B0F79" w:rsidRDefault="00087785" w:rsidP="00DA4AD3">
            <w:pPr>
              <w:tabs>
                <w:tab w:val="left" w:pos="-720"/>
                <w:tab w:val="left" w:pos="720"/>
              </w:tabs>
              <w:jc w:val="center"/>
              <w:rPr>
                <w:sz w:val="22"/>
                <w:szCs w:val="22"/>
              </w:rPr>
            </w:pPr>
            <w:r w:rsidRPr="006B0F79">
              <w:rPr>
                <w:b/>
                <w:sz w:val="22"/>
                <w:szCs w:val="22"/>
              </w:rPr>
              <w:t>Стоимость одного ТО, тенге с НДС</w:t>
            </w:r>
          </w:p>
        </w:tc>
        <w:tc>
          <w:tcPr>
            <w:tcW w:w="1302" w:type="dxa"/>
            <w:shd w:val="clear" w:color="auto" w:fill="auto"/>
            <w:vAlign w:val="center"/>
          </w:tcPr>
          <w:p w:rsidR="00087785" w:rsidRPr="006B0F79" w:rsidRDefault="00087785" w:rsidP="00DA4AD3">
            <w:pPr>
              <w:tabs>
                <w:tab w:val="left" w:pos="-720"/>
                <w:tab w:val="left" w:pos="720"/>
              </w:tabs>
              <w:jc w:val="center"/>
              <w:rPr>
                <w:sz w:val="22"/>
                <w:szCs w:val="22"/>
              </w:rPr>
            </w:pPr>
            <w:r w:rsidRPr="006B0F79">
              <w:rPr>
                <w:b/>
                <w:sz w:val="22"/>
                <w:szCs w:val="22"/>
              </w:rPr>
              <w:t>Стоимость ТО за год, тенге с НДС</w:t>
            </w:r>
          </w:p>
        </w:tc>
      </w:tr>
      <w:tr w:rsidR="00087785" w:rsidRPr="006B0F79" w:rsidTr="00DA4AD3">
        <w:trPr>
          <w:trHeight w:val="133"/>
        </w:trPr>
        <w:tc>
          <w:tcPr>
            <w:tcW w:w="531" w:type="dxa"/>
            <w:shd w:val="clear" w:color="auto" w:fill="auto"/>
            <w:vAlign w:val="center"/>
          </w:tcPr>
          <w:p w:rsidR="00087785" w:rsidRPr="006B0F79" w:rsidRDefault="00087785" w:rsidP="00DA4AD3">
            <w:pPr>
              <w:tabs>
                <w:tab w:val="left" w:pos="-720"/>
                <w:tab w:val="left" w:pos="720"/>
              </w:tabs>
              <w:ind w:left="-3"/>
            </w:pPr>
            <w:r w:rsidRPr="006B0F79">
              <w:t>1</w:t>
            </w:r>
          </w:p>
        </w:tc>
        <w:tc>
          <w:tcPr>
            <w:tcW w:w="2174" w:type="dxa"/>
            <w:shd w:val="clear" w:color="auto" w:fill="auto"/>
            <w:vAlign w:val="center"/>
          </w:tcPr>
          <w:p w:rsidR="00087785" w:rsidRPr="006B0F79" w:rsidRDefault="00087785" w:rsidP="00DA4AD3">
            <w:pPr>
              <w:tabs>
                <w:tab w:val="left" w:pos="-720"/>
                <w:tab w:val="left" w:pos="720"/>
              </w:tabs>
            </w:pPr>
            <w:r w:rsidRPr="006B0F79">
              <w:t>РОЭС-1</w:t>
            </w:r>
          </w:p>
        </w:tc>
        <w:tc>
          <w:tcPr>
            <w:tcW w:w="1767" w:type="dxa"/>
            <w:shd w:val="clear" w:color="auto" w:fill="auto"/>
            <w:vAlign w:val="center"/>
          </w:tcPr>
          <w:p w:rsidR="00087785" w:rsidRPr="006B0F79" w:rsidRDefault="00087785" w:rsidP="00DA4AD3">
            <w:pPr>
              <w:tabs>
                <w:tab w:val="left" w:pos="-720"/>
                <w:tab w:val="left" w:pos="720"/>
              </w:tabs>
              <w:rPr>
                <w:lang w:val="en-US"/>
              </w:rPr>
            </w:pPr>
            <w:r w:rsidRPr="006B0F79">
              <w:rPr>
                <w:lang w:val="en-US"/>
              </w:rPr>
              <w:t>Panasonic KX-TDA 200</w:t>
            </w:r>
          </w:p>
        </w:tc>
        <w:tc>
          <w:tcPr>
            <w:tcW w:w="1392" w:type="dxa"/>
            <w:shd w:val="clear" w:color="auto" w:fill="auto"/>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shd w:val="clear" w:color="auto" w:fill="auto"/>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shd w:val="clear" w:color="auto" w:fill="auto"/>
          </w:tcPr>
          <w:p w:rsidR="00087785" w:rsidRPr="006B0F79" w:rsidRDefault="00087785" w:rsidP="00DA4AD3">
            <w:pPr>
              <w:tabs>
                <w:tab w:val="left" w:pos="-720"/>
                <w:tab w:val="left" w:pos="720"/>
              </w:tabs>
              <w:jc w:val="center"/>
              <w:rPr>
                <w:lang w:val="en-US"/>
              </w:rPr>
            </w:pPr>
          </w:p>
        </w:tc>
        <w:tc>
          <w:tcPr>
            <w:tcW w:w="1302" w:type="dxa"/>
            <w:shd w:val="clear" w:color="auto" w:fill="auto"/>
          </w:tcPr>
          <w:p w:rsidR="00087785" w:rsidRPr="006B0F79" w:rsidRDefault="00087785" w:rsidP="00DA4AD3">
            <w:pPr>
              <w:tabs>
                <w:tab w:val="left" w:pos="-720"/>
                <w:tab w:val="left" w:pos="720"/>
              </w:tabs>
              <w:jc w:val="center"/>
            </w:pPr>
          </w:p>
        </w:tc>
        <w:tc>
          <w:tcPr>
            <w:tcW w:w="1302" w:type="dxa"/>
            <w:shd w:val="clear" w:color="auto" w:fill="auto"/>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lastRenderedPageBreak/>
              <w:t>2</w:t>
            </w:r>
          </w:p>
        </w:tc>
        <w:tc>
          <w:tcPr>
            <w:tcW w:w="2174" w:type="dxa"/>
            <w:vAlign w:val="center"/>
          </w:tcPr>
          <w:p w:rsidR="00087785" w:rsidRPr="006B0F79" w:rsidRDefault="00087785" w:rsidP="00DA4AD3">
            <w:pPr>
              <w:tabs>
                <w:tab w:val="left" w:pos="-720"/>
                <w:tab w:val="left" w:pos="720"/>
              </w:tabs>
            </w:pPr>
            <w:r w:rsidRPr="006B0F79">
              <w:t>РОЭС-2</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32</w:t>
            </w:r>
          </w:p>
        </w:tc>
        <w:tc>
          <w:tcPr>
            <w:tcW w:w="1302" w:type="dxa"/>
          </w:tcPr>
          <w:p w:rsidR="00087785" w:rsidRPr="006B0F79" w:rsidRDefault="00087785" w:rsidP="00DA4AD3">
            <w:pPr>
              <w:tabs>
                <w:tab w:val="left" w:pos="-720"/>
                <w:tab w:val="left" w:pos="720"/>
              </w:tabs>
              <w:jc w:val="center"/>
              <w:rPr>
                <w:lang w:val="en-US"/>
              </w:rP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3</w:t>
            </w:r>
          </w:p>
        </w:tc>
        <w:tc>
          <w:tcPr>
            <w:tcW w:w="2174" w:type="dxa"/>
            <w:vAlign w:val="center"/>
          </w:tcPr>
          <w:p w:rsidR="00087785" w:rsidRPr="006B0F79" w:rsidRDefault="00087785" w:rsidP="00DA4AD3">
            <w:pPr>
              <w:tabs>
                <w:tab w:val="left" w:pos="-720"/>
                <w:tab w:val="left" w:pos="720"/>
              </w:tabs>
            </w:pPr>
            <w:r w:rsidRPr="006B0F79">
              <w:t>РОЭС-4</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4</w:t>
            </w:r>
          </w:p>
        </w:tc>
        <w:tc>
          <w:tcPr>
            <w:tcW w:w="2174" w:type="dxa"/>
            <w:vAlign w:val="center"/>
          </w:tcPr>
          <w:p w:rsidR="00087785" w:rsidRPr="006B0F79" w:rsidRDefault="00087785" w:rsidP="00DA4AD3">
            <w:pPr>
              <w:tabs>
                <w:tab w:val="left" w:pos="-720"/>
                <w:tab w:val="left" w:pos="720"/>
              </w:tabs>
            </w:pPr>
            <w:r w:rsidRPr="006B0F79">
              <w:t>РОЭС-6</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40</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5</w:t>
            </w:r>
          </w:p>
        </w:tc>
        <w:tc>
          <w:tcPr>
            <w:tcW w:w="2174" w:type="dxa"/>
            <w:vAlign w:val="center"/>
          </w:tcPr>
          <w:p w:rsidR="00087785" w:rsidRPr="006B0F79" w:rsidRDefault="00087785" w:rsidP="00DA4AD3">
            <w:pPr>
              <w:tabs>
                <w:tab w:val="left" w:pos="-720"/>
                <w:tab w:val="left" w:pos="720"/>
              </w:tabs>
            </w:pPr>
            <w:r w:rsidRPr="006B0F79">
              <w:t>РОЭС-7</w:t>
            </w:r>
          </w:p>
        </w:tc>
        <w:tc>
          <w:tcPr>
            <w:tcW w:w="1767" w:type="dxa"/>
            <w:vAlign w:val="center"/>
          </w:tcPr>
          <w:p w:rsidR="00087785" w:rsidRPr="006B0F79" w:rsidRDefault="00087785" w:rsidP="00DA4AD3">
            <w:pPr>
              <w:tabs>
                <w:tab w:val="left" w:pos="-720"/>
                <w:tab w:val="left" w:pos="720"/>
              </w:tabs>
            </w:pPr>
            <w:r w:rsidRPr="006B0F79">
              <w:rPr>
                <w:lang w:val="en-US"/>
              </w:rPr>
              <w:t>Panasonic KX-TDA 200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56</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6</w:t>
            </w:r>
          </w:p>
        </w:tc>
        <w:tc>
          <w:tcPr>
            <w:tcW w:w="2174" w:type="dxa"/>
            <w:vAlign w:val="center"/>
          </w:tcPr>
          <w:p w:rsidR="00087785" w:rsidRPr="006B0F79" w:rsidRDefault="00087785" w:rsidP="00DA4AD3">
            <w:pPr>
              <w:tabs>
                <w:tab w:val="left" w:pos="-720"/>
                <w:tab w:val="left" w:pos="720"/>
              </w:tabs>
            </w:pPr>
            <w:proofErr w:type="spellStart"/>
            <w:r w:rsidRPr="006B0F79">
              <w:t>Енбекшиказахский</w:t>
            </w:r>
            <w:proofErr w:type="spellEnd"/>
            <w:r w:rsidRPr="006B0F79">
              <w:t xml:space="preserve">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7</w:t>
            </w:r>
          </w:p>
        </w:tc>
        <w:tc>
          <w:tcPr>
            <w:tcW w:w="2174" w:type="dxa"/>
            <w:vAlign w:val="center"/>
          </w:tcPr>
          <w:p w:rsidR="00087785" w:rsidRPr="006B0F79" w:rsidRDefault="00087785" w:rsidP="00DA4AD3">
            <w:pPr>
              <w:tabs>
                <w:tab w:val="left" w:pos="-720"/>
                <w:tab w:val="left" w:pos="720"/>
              </w:tabs>
            </w:pPr>
            <w:proofErr w:type="spellStart"/>
            <w:r w:rsidRPr="006B0F79">
              <w:t>Жамбыльское</w:t>
            </w:r>
            <w:proofErr w:type="spellEnd"/>
            <w:r w:rsidRPr="006B0F79">
              <w:t xml:space="preserve">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8</w:t>
            </w:r>
          </w:p>
        </w:tc>
        <w:tc>
          <w:tcPr>
            <w:tcW w:w="2174" w:type="dxa"/>
            <w:vAlign w:val="center"/>
          </w:tcPr>
          <w:p w:rsidR="00087785" w:rsidRPr="006B0F79" w:rsidRDefault="00087785" w:rsidP="00DA4AD3">
            <w:pPr>
              <w:tabs>
                <w:tab w:val="left" w:pos="-720"/>
                <w:tab w:val="left" w:pos="720"/>
              </w:tabs>
            </w:pPr>
            <w:proofErr w:type="spellStart"/>
            <w:r w:rsidRPr="006B0F79">
              <w:t>Илийское</w:t>
            </w:r>
            <w:proofErr w:type="spellEnd"/>
            <w:r w:rsidRPr="006B0F79">
              <w:t xml:space="preserve">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40</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9</w:t>
            </w:r>
          </w:p>
        </w:tc>
        <w:tc>
          <w:tcPr>
            <w:tcW w:w="2174" w:type="dxa"/>
            <w:vAlign w:val="center"/>
          </w:tcPr>
          <w:p w:rsidR="00087785" w:rsidRPr="006B0F79" w:rsidRDefault="00087785" w:rsidP="00DA4AD3">
            <w:pPr>
              <w:tabs>
                <w:tab w:val="left" w:pos="-720"/>
                <w:tab w:val="left" w:pos="720"/>
              </w:tabs>
            </w:pPr>
            <w:proofErr w:type="spellStart"/>
            <w:r w:rsidRPr="006B0F79">
              <w:t>Отеген</w:t>
            </w:r>
            <w:proofErr w:type="spellEnd"/>
            <w:r w:rsidRPr="006B0F79">
              <w:t xml:space="preserve"> Батыр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10</w:t>
            </w:r>
          </w:p>
        </w:tc>
        <w:tc>
          <w:tcPr>
            <w:tcW w:w="2174" w:type="dxa"/>
            <w:vAlign w:val="center"/>
          </w:tcPr>
          <w:p w:rsidR="00087785" w:rsidRPr="006B0F79" w:rsidRDefault="00087785" w:rsidP="00DA4AD3">
            <w:pPr>
              <w:tabs>
                <w:tab w:val="left" w:pos="-720"/>
                <w:tab w:val="left" w:pos="720"/>
              </w:tabs>
            </w:pPr>
            <w:proofErr w:type="spellStart"/>
            <w:r w:rsidRPr="006B0F79">
              <w:t>Карасайское</w:t>
            </w:r>
            <w:proofErr w:type="spellEnd"/>
            <w:r w:rsidRPr="006B0F79">
              <w:t xml:space="preserve">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087785" w:rsidRPr="006B0F79" w:rsidTr="00DA4AD3">
        <w:trPr>
          <w:trHeight w:val="133"/>
        </w:trPr>
        <w:tc>
          <w:tcPr>
            <w:tcW w:w="531" w:type="dxa"/>
            <w:vAlign w:val="center"/>
          </w:tcPr>
          <w:p w:rsidR="00087785" w:rsidRPr="006B0F79" w:rsidRDefault="00087785" w:rsidP="00DA4AD3">
            <w:pPr>
              <w:tabs>
                <w:tab w:val="left" w:pos="-720"/>
                <w:tab w:val="left" w:pos="720"/>
              </w:tabs>
              <w:ind w:left="-3"/>
            </w:pPr>
            <w:r w:rsidRPr="006B0F79">
              <w:t>11</w:t>
            </w:r>
          </w:p>
        </w:tc>
        <w:tc>
          <w:tcPr>
            <w:tcW w:w="2174" w:type="dxa"/>
            <w:vAlign w:val="center"/>
          </w:tcPr>
          <w:p w:rsidR="00087785" w:rsidRPr="006B0F79" w:rsidRDefault="00087785" w:rsidP="00DA4AD3">
            <w:pPr>
              <w:tabs>
                <w:tab w:val="left" w:pos="-720"/>
                <w:tab w:val="left" w:pos="720"/>
              </w:tabs>
            </w:pPr>
            <w:proofErr w:type="spellStart"/>
            <w:r w:rsidRPr="006B0F79">
              <w:t>Талгарское</w:t>
            </w:r>
            <w:proofErr w:type="spellEnd"/>
            <w:r w:rsidRPr="006B0F79">
              <w:t xml:space="preserve"> РОЭС</w:t>
            </w:r>
          </w:p>
        </w:tc>
        <w:tc>
          <w:tcPr>
            <w:tcW w:w="1767" w:type="dxa"/>
            <w:vAlign w:val="center"/>
          </w:tcPr>
          <w:p w:rsidR="00087785" w:rsidRPr="006B0F79" w:rsidRDefault="00087785" w:rsidP="00DA4AD3">
            <w:pPr>
              <w:tabs>
                <w:tab w:val="left" w:pos="-720"/>
                <w:tab w:val="left" w:pos="720"/>
              </w:tabs>
            </w:pPr>
            <w:r w:rsidRPr="006B0F79">
              <w:rPr>
                <w:lang w:val="en-US"/>
              </w:rPr>
              <w:t>Panasonic KX-TDA 100</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6</w:t>
            </w:r>
          </w:p>
        </w:tc>
        <w:tc>
          <w:tcPr>
            <w:tcW w:w="1392" w:type="dxa"/>
            <w:vAlign w:val="center"/>
          </w:tcPr>
          <w:p w:rsidR="00087785" w:rsidRPr="006B0F79" w:rsidRDefault="00087785" w:rsidP="00DA4AD3">
            <w:pPr>
              <w:tabs>
                <w:tab w:val="left" w:pos="-720"/>
                <w:tab w:val="left" w:pos="720"/>
              </w:tabs>
              <w:jc w:val="center"/>
              <w:rPr>
                <w:lang w:val="en-US"/>
              </w:rPr>
            </w:pPr>
            <w:r w:rsidRPr="006B0F79">
              <w:rPr>
                <w:lang w:val="en-US"/>
              </w:rPr>
              <w:t>24</w:t>
            </w: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c>
          <w:tcPr>
            <w:tcW w:w="1302" w:type="dxa"/>
          </w:tcPr>
          <w:p w:rsidR="00087785" w:rsidRPr="006B0F79" w:rsidRDefault="00087785" w:rsidP="00DA4AD3">
            <w:pPr>
              <w:tabs>
                <w:tab w:val="left" w:pos="-720"/>
                <w:tab w:val="left" w:pos="720"/>
              </w:tabs>
              <w:jc w:val="center"/>
            </w:pPr>
          </w:p>
        </w:tc>
      </w:tr>
      <w:tr w:rsidR="00DA4AD3" w:rsidRPr="006B0F79" w:rsidTr="00DA4AD3">
        <w:trPr>
          <w:trHeight w:val="133"/>
        </w:trPr>
        <w:tc>
          <w:tcPr>
            <w:tcW w:w="531" w:type="dxa"/>
            <w:vAlign w:val="center"/>
          </w:tcPr>
          <w:p w:rsidR="00DA4AD3" w:rsidRPr="006B0F79" w:rsidRDefault="00DA4AD3" w:rsidP="00DA4AD3">
            <w:pPr>
              <w:tabs>
                <w:tab w:val="left" w:pos="-720"/>
                <w:tab w:val="left" w:pos="720"/>
              </w:tabs>
              <w:ind w:left="-3"/>
            </w:pPr>
          </w:p>
        </w:tc>
        <w:tc>
          <w:tcPr>
            <w:tcW w:w="2174" w:type="dxa"/>
            <w:vAlign w:val="center"/>
          </w:tcPr>
          <w:p w:rsidR="00DA4AD3" w:rsidRPr="006B0F79" w:rsidRDefault="00DA4AD3" w:rsidP="00DA4AD3">
            <w:pPr>
              <w:tabs>
                <w:tab w:val="left" w:pos="-720"/>
                <w:tab w:val="left" w:pos="720"/>
              </w:tabs>
            </w:pPr>
            <w:r w:rsidRPr="006B0F79">
              <w:rPr>
                <w:b/>
              </w:rPr>
              <w:t>Всего, тенге с учетом НДС:</w:t>
            </w:r>
          </w:p>
        </w:tc>
        <w:tc>
          <w:tcPr>
            <w:tcW w:w="1767" w:type="dxa"/>
            <w:vAlign w:val="center"/>
          </w:tcPr>
          <w:p w:rsidR="00DA4AD3" w:rsidRPr="006B0F79" w:rsidRDefault="00DA4AD3" w:rsidP="00DA4AD3">
            <w:pPr>
              <w:tabs>
                <w:tab w:val="left" w:pos="-720"/>
                <w:tab w:val="left" w:pos="720"/>
              </w:tabs>
            </w:pPr>
          </w:p>
        </w:tc>
        <w:tc>
          <w:tcPr>
            <w:tcW w:w="1392" w:type="dxa"/>
            <w:vAlign w:val="center"/>
          </w:tcPr>
          <w:p w:rsidR="00DA4AD3" w:rsidRPr="006B0F79" w:rsidRDefault="00DA4AD3" w:rsidP="00DA4AD3">
            <w:pPr>
              <w:tabs>
                <w:tab w:val="left" w:pos="-720"/>
                <w:tab w:val="left" w:pos="720"/>
              </w:tabs>
              <w:jc w:val="center"/>
            </w:pPr>
          </w:p>
        </w:tc>
        <w:tc>
          <w:tcPr>
            <w:tcW w:w="1392" w:type="dxa"/>
            <w:vAlign w:val="center"/>
          </w:tcPr>
          <w:p w:rsidR="00DA4AD3" w:rsidRPr="006B0F79" w:rsidRDefault="00DA4AD3" w:rsidP="00DA4AD3">
            <w:pPr>
              <w:tabs>
                <w:tab w:val="left" w:pos="-720"/>
                <w:tab w:val="left" w:pos="720"/>
              </w:tabs>
              <w:jc w:val="center"/>
            </w:pPr>
          </w:p>
        </w:tc>
        <w:tc>
          <w:tcPr>
            <w:tcW w:w="1302" w:type="dxa"/>
          </w:tcPr>
          <w:p w:rsidR="00DA4AD3" w:rsidRPr="006B0F79" w:rsidRDefault="00DA4AD3" w:rsidP="00DA4AD3">
            <w:pPr>
              <w:tabs>
                <w:tab w:val="left" w:pos="-720"/>
                <w:tab w:val="left" w:pos="720"/>
              </w:tabs>
              <w:jc w:val="center"/>
            </w:pPr>
          </w:p>
        </w:tc>
        <w:tc>
          <w:tcPr>
            <w:tcW w:w="1302" w:type="dxa"/>
          </w:tcPr>
          <w:p w:rsidR="00DA4AD3" w:rsidRPr="006B0F79" w:rsidRDefault="00DA4AD3" w:rsidP="00DA4AD3">
            <w:pPr>
              <w:tabs>
                <w:tab w:val="left" w:pos="-720"/>
                <w:tab w:val="left" w:pos="720"/>
              </w:tabs>
              <w:jc w:val="center"/>
            </w:pPr>
          </w:p>
        </w:tc>
        <w:tc>
          <w:tcPr>
            <w:tcW w:w="1302" w:type="dxa"/>
          </w:tcPr>
          <w:p w:rsidR="00DA4AD3" w:rsidRPr="006B0F79" w:rsidRDefault="00DA4AD3" w:rsidP="00DA4AD3">
            <w:pPr>
              <w:tabs>
                <w:tab w:val="left" w:pos="-720"/>
                <w:tab w:val="left" w:pos="720"/>
              </w:tabs>
              <w:jc w:val="center"/>
            </w:pPr>
          </w:p>
        </w:tc>
      </w:tr>
    </w:tbl>
    <w:p w:rsidR="00087785" w:rsidRPr="006B0F79" w:rsidRDefault="00087785" w:rsidP="00DA4AD3">
      <w:pPr>
        <w:rPr>
          <w:b/>
          <w:sz w:val="22"/>
          <w:szCs w:val="22"/>
        </w:rPr>
      </w:pPr>
    </w:p>
    <w:p w:rsidR="00087785" w:rsidRPr="006B0F79" w:rsidRDefault="00087785" w:rsidP="00DA4AD3">
      <w:pPr>
        <w:ind w:firstLine="709"/>
        <w:sectPr w:rsidR="00087785" w:rsidRPr="006B0F79" w:rsidSect="00087785">
          <w:headerReference w:type="default" r:id="rId8"/>
          <w:footerReference w:type="default" r:id="rId9"/>
          <w:headerReference w:type="first" r:id="rId10"/>
          <w:footerReference w:type="first" r:id="rId11"/>
          <w:pgSz w:w="11906" w:h="16838" w:code="9"/>
          <w:pgMar w:top="851" w:right="851" w:bottom="851" w:left="851" w:header="510" w:footer="510" w:gutter="0"/>
          <w:cols w:space="708"/>
          <w:titlePg/>
          <w:docGrid w:linePitch="360"/>
        </w:sectPr>
      </w:pPr>
      <w:r w:rsidRPr="006B0F79">
        <w:t xml:space="preserve">Подрядчик согласен с тем, что участвуя в торгах на понижение, цены, указанные в расчете и документации представленной для участия в закупках способом ценовых </w:t>
      </w:r>
      <w:r w:rsidRPr="006B0F79">
        <w:lastRenderedPageBreak/>
        <w:t>предложений понижаются на тот же процент, на который понизится заявленная це</w:t>
      </w:r>
      <w:r w:rsidR="00453F3F" w:rsidRPr="006B0F79">
        <w:t>на по результатам торгов.</w:t>
      </w:r>
    </w:p>
    <w:p w:rsidR="00453F3F" w:rsidRPr="006B0F79" w:rsidRDefault="00453F3F" w:rsidP="00DA4AD3">
      <w:pPr>
        <w:pStyle w:val="a6"/>
        <w:rPr>
          <w:b/>
          <w:sz w:val="24"/>
          <w:szCs w:val="24"/>
        </w:rPr>
      </w:pPr>
      <w:r w:rsidRPr="006B0F79">
        <w:rPr>
          <w:b/>
          <w:sz w:val="24"/>
          <w:szCs w:val="24"/>
        </w:rPr>
        <w:lastRenderedPageBreak/>
        <w:t xml:space="preserve">                                                                                                                                                                                             Приложение 2  </w:t>
      </w:r>
    </w:p>
    <w:p w:rsidR="00453F3F" w:rsidRPr="006B0F79" w:rsidRDefault="00453F3F" w:rsidP="00DA4AD3">
      <w:pPr>
        <w:pStyle w:val="a6"/>
        <w:rPr>
          <w:b/>
          <w:sz w:val="24"/>
          <w:szCs w:val="24"/>
        </w:rPr>
      </w:pPr>
      <w:r w:rsidRPr="006B0F79">
        <w:rPr>
          <w:b/>
          <w:sz w:val="24"/>
          <w:szCs w:val="24"/>
        </w:rPr>
        <w:t xml:space="preserve">                                                                                                                                                                                             к  Договору № _________  </w:t>
      </w:r>
    </w:p>
    <w:p w:rsidR="00453F3F" w:rsidRPr="006B0F79" w:rsidRDefault="00453F3F" w:rsidP="00DA4AD3">
      <w:pPr>
        <w:pStyle w:val="a6"/>
        <w:ind w:left="5580"/>
        <w:rPr>
          <w:b/>
          <w:sz w:val="24"/>
          <w:szCs w:val="24"/>
        </w:rPr>
      </w:pPr>
      <w:r w:rsidRPr="006B0F79">
        <w:rPr>
          <w:b/>
          <w:sz w:val="24"/>
          <w:szCs w:val="24"/>
        </w:rPr>
        <w:t xml:space="preserve">                                                                                                от  «___» _________  20__ года</w:t>
      </w:r>
    </w:p>
    <w:p w:rsidR="00453F3F" w:rsidRPr="006B0F79" w:rsidRDefault="00453F3F" w:rsidP="00DA4AD3">
      <w:pPr>
        <w:pStyle w:val="a6"/>
        <w:ind w:left="12049" w:right="-851"/>
        <w:rPr>
          <w:b/>
          <w:sz w:val="24"/>
          <w:szCs w:val="24"/>
        </w:rPr>
      </w:pPr>
    </w:p>
    <w:p w:rsidR="00A6126C" w:rsidRPr="006B0F79" w:rsidRDefault="00A6126C" w:rsidP="00DA4AD3">
      <w:pPr>
        <w:pStyle w:val="a6"/>
        <w:ind w:left="12049" w:right="-851"/>
        <w:jc w:val="right"/>
        <w:rPr>
          <w:b/>
          <w:sz w:val="24"/>
          <w:szCs w:val="24"/>
        </w:rPr>
      </w:pPr>
    </w:p>
    <w:p w:rsidR="00A6126C" w:rsidRPr="006B0F79" w:rsidRDefault="00A6126C" w:rsidP="00DA4AD3">
      <w:pPr>
        <w:ind w:left="12049" w:right="-851" w:hanging="11340"/>
        <w:jc w:val="center"/>
        <w:rPr>
          <w:b/>
        </w:rPr>
      </w:pPr>
      <w:r w:rsidRPr="006B0F79">
        <w:rPr>
          <w:b/>
        </w:rPr>
        <w:t>Перечень закупаемых работ</w:t>
      </w:r>
    </w:p>
    <w:tbl>
      <w:tblPr>
        <w:tblW w:w="14600" w:type="dxa"/>
        <w:tblInd w:w="-34" w:type="dxa"/>
        <w:tblLayout w:type="fixed"/>
        <w:tblLook w:val="0000"/>
      </w:tblPr>
      <w:tblGrid>
        <w:gridCol w:w="338"/>
        <w:gridCol w:w="2922"/>
        <w:gridCol w:w="2694"/>
        <w:gridCol w:w="1842"/>
        <w:gridCol w:w="1418"/>
        <w:gridCol w:w="1843"/>
        <w:gridCol w:w="1559"/>
        <w:gridCol w:w="1984"/>
      </w:tblGrid>
      <w:tr w:rsidR="00A6126C" w:rsidRPr="006B0F79" w:rsidTr="00B32FDF">
        <w:trPr>
          <w:trHeight w:val="727"/>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rPr>
                <w:b/>
                <w:bCs/>
              </w:rPr>
            </w:pPr>
            <w:r w:rsidRPr="006B0F79">
              <w:rPr>
                <w:b/>
                <w:bCs/>
              </w:rPr>
              <w:t xml:space="preserve">№ </w:t>
            </w:r>
            <w:proofErr w:type="spellStart"/>
            <w:r w:rsidRPr="006B0F79">
              <w:rPr>
                <w:b/>
                <w:bCs/>
              </w:rPr>
              <w:t>п</w:t>
            </w:r>
            <w:proofErr w:type="spellEnd"/>
            <w:r w:rsidRPr="006B0F79">
              <w:rPr>
                <w:b/>
                <w:bCs/>
              </w:rPr>
              <w:t>/</w:t>
            </w:r>
            <w:proofErr w:type="spellStart"/>
            <w:r w:rsidRPr="006B0F79">
              <w:rPr>
                <w:b/>
                <w:bCs/>
              </w:rPr>
              <w:t>п</w:t>
            </w:r>
            <w:proofErr w:type="spellEnd"/>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rPr>
                <w:b/>
                <w:bCs/>
              </w:rPr>
            </w:pPr>
            <w:r w:rsidRPr="006B0F79">
              <w:rPr>
                <w:b/>
                <w:bCs/>
              </w:rPr>
              <w:t xml:space="preserve">Наименование подразделения </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rPr>
                <w:b/>
                <w:bCs/>
              </w:rPr>
            </w:pPr>
            <w:r w:rsidRPr="006B0F79">
              <w:rPr>
                <w:b/>
                <w:bCs/>
              </w:rPr>
              <w:t xml:space="preserve">Тип обслуживаемой </w:t>
            </w:r>
          </w:p>
          <w:p w:rsidR="00A6126C" w:rsidRPr="006B0F79" w:rsidRDefault="00A6126C" w:rsidP="00DA4AD3">
            <w:pPr>
              <w:jc w:val="center"/>
              <w:rPr>
                <w:b/>
                <w:bCs/>
              </w:rPr>
            </w:pPr>
            <w:r w:rsidRPr="006B0F79">
              <w:rPr>
                <w:b/>
                <w:bCs/>
              </w:rPr>
              <w:t>мини АТС</w:t>
            </w:r>
          </w:p>
        </w:tc>
        <w:tc>
          <w:tcPr>
            <w:tcW w:w="184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108" w:right="-108"/>
              <w:jc w:val="center"/>
              <w:rPr>
                <w:b/>
                <w:bCs/>
              </w:rPr>
            </w:pPr>
            <w:r w:rsidRPr="006B0F79">
              <w:rPr>
                <w:b/>
                <w:bCs/>
              </w:rPr>
              <w:t>Количество ТО в год, раз</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108" w:right="-108"/>
              <w:jc w:val="center"/>
              <w:rPr>
                <w:b/>
                <w:bCs/>
              </w:rPr>
            </w:pPr>
            <w:r w:rsidRPr="006B0F79">
              <w:rPr>
                <w:b/>
                <w:bCs/>
              </w:rPr>
              <w:t>Количество портов, шт.</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ind w:left="-108" w:right="-108"/>
              <w:jc w:val="center"/>
              <w:rPr>
                <w:b/>
                <w:bCs/>
              </w:rPr>
            </w:pPr>
            <w:r w:rsidRPr="006B0F79">
              <w:rPr>
                <w:b/>
                <w:bCs/>
              </w:rPr>
              <w:t>Стоимость ТО  одного порта, тенге с НДС</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08" w:right="-108"/>
              <w:jc w:val="center"/>
              <w:rPr>
                <w:b/>
                <w:bCs/>
              </w:rPr>
            </w:pPr>
            <w:r w:rsidRPr="006B0F79">
              <w:rPr>
                <w:b/>
                <w:bCs/>
              </w:rPr>
              <w:t>Стоимость одного ТО, тенге с НДС</w:t>
            </w: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rPr>
                <w:b/>
                <w:bCs/>
              </w:rPr>
            </w:pPr>
            <w:r w:rsidRPr="006B0F79">
              <w:rPr>
                <w:b/>
              </w:rPr>
              <w:t>Стоимость ТО за год, тенге с НДС</w:t>
            </w:r>
          </w:p>
        </w:tc>
      </w:tr>
      <w:tr w:rsidR="00A6126C" w:rsidRPr="006B0F79" w:rsidTr="00B32FDF">
        <w:trPr>
          <w:trHeight w:val="297"/>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1</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r w:rsidRPr="006B0F79">
              <w:t xml:space="preserve">РОЭС-1 </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200</w:t>
            </w:r>
          </w:p>
        </w:tc>
        <w:tc>
          <w:tcPr>
            <w:tcW w:w="184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265"/>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2</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r w:rsidRPr="006B0F79">
              <w:t>РОЭС-7</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200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56</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255"/>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3</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r w:rsidRPr="006B0F79">
              <w:t>РОЭС-2</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32</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273"/>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4</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r w:rsidRPr="006B0F79">
              <w:t>РОЭС-4</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49"/>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5</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r w:rsidRPr="006B0F79">
              <w:t>РОЭС-6</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KX-TDЕ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40</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67"/>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6</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Енбекшиказахский</w:t>
            </w:r>
            <w:proofErr w:type="spellEnd"/>
            <w:r w:rsidRPr="006B0F79">
              <w:t xml:space="preserve">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85"/>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7</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Жамбылское</w:t>
            </w:r>
            <w:proofErr w:type="spellEnd"/>
            <w:r w:rsidRPr="006B0F79">
              <w:t xml:space="preserve">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77"/>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8</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Илийское</w:t>
            </w:r>
            <w:proofErr w:type="spellEnd"/>
            <w:r w:rsidRPr="006B0F79">
              <w:t xml:space="preserve">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40</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24"/>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9</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Отеген</w:t>
            </w:r>
            <w:proofErr w:type="spellEnd"/>
            <w:r w:rsidRPr="006B0F79">
              <w:t xml:space="preserve"> Батыр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99"/>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10</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Карасайское</w:t>
            </w:r>
            <w:proofErr w:type="spellEnd"/>
            <w:r w:rsidRPr="006B0F79">
              <w:t xml:space="preserve">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257"/>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r w:rsidRPr="006B0F79">
              <w:t>11</w:t>
            </w:r>
          </w:p>
        </w:tc>
        <w:tc>
          <w:tcPr>
            <w:tcW w:w="292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right="-108"/>
            </w:pPr>
            <w:proofErr w:type="spellStart"/>
            <w:r w:rsidRPr="006B0F79">
              <w:t>Талгарское</w:t>
            </w:r>
            <w:proofErr w:type="spellEnd"/>
            <w:r w:rsidRPr="006B0F79">
              <w:t xml:space="preserve"> РОЭС</w:t>
            </w:r>
          </w:p>
        </w:tc>
        <w:tc>
          <w:tcPr>
            <w:tcW w:w="269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roofErr w:type="spellStart"/>
            <w:r w:rsidRPr="006B0F79">
              <w:t>Panasonic</w:t>
            </w:r>
            <w:proofErr w:type="spellEnd"/>
            <w:r w:rsidRPr="006B0F79">
              <w:t xml:space="preserve"> KX-TDA 100</w:t>
            </w:r>
          </w:p>
        </w:tc>
        <w:tc>
          <w:tcPr>
            <w:tcW w:w="1842" w:type="dxa"/>
            <w:tcBorders>
              <w:top w:val="single" w:sz="4" w:space="0" w:color="auto"/>
              <w:left w:val="nil"/>
              <w:bottom w:val="single" w:sz="4" w:space="0" w:color="auto"/>
              <w:right w:val="single" w:sz="4" w:space="0" w:color="auto"/>
            </w:tcBorders>
            <w:shd w:val="clear" w:color="auto" w:fill="auto"/>
          </w:tcPr>
          <w:p w:rsidR="00A6126C" w:rsidRPr="006B0F79" w:rsidRDefault="00A6126C" w:rsidP="00DA4AD3">
            <w:pPr>
              <w:jc w:val="center"/>
            </w:pPr>
            <w:r w:rsidRPr="006B0F79">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r w:rsidRPr="006B0F79">
              <w:t>24</w:t>
            </w: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pPr>
          </w:p>
        </w:tc>
      </w:tr>
      <w:tr w:rsidR="00A6126C" w:rsidRPr="006B0F79" w:rsidTr="00B32FDF">
        <w:trPr>
          <w:trHeight w:val="133"/>
        </w:trPr>
        <w:tc>
          <w:tcPr>
            <w:tcW w:w="338"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ind w:left="-135" w:right="-116"/>
              <w:jc w:val="center"/>
            </w:pPr>
          </w:p>
        </w:tc>
        <w:tc>
          <w:tcPr>
            <w:tcW w:w="5616" w:type="dxa"/>
            <w:gridSpan w:val="2"/>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108" w:right="-108" w:firstLine="129"/>
            </w:pPr>
            <w:r w:rsidRPr="006B0F79">
              <w:rPr>
                <w:b/>
              </w:rPr>
              <w:t>Всего, тенге с учетом НДС:</w:t>
            </w:r>
          </w:p>
        </w:tc>
        <w:tc>
          <w:tcPr>
            <w:tcW w:w="1842"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jc w:val="center"/>
            </w:pPr>
          </w:p>
        </w:tc>
        <w:tc>
          <w:tcPr>
            <w:tcW w:w="1843" w:type="dxa"/>
            <w:tcBorders>
              <w:top w:val="single" w:sz="4" w:space="0" w:color="auto"/>
              <w:left w:val="nil"/>
              <w:bottom w:val="single" w:sz="4" w:space="0" w:color="auto"/>
              <w:right w:val="single" w:sz="4" w:space="0" w:color="auto"/>
            </w:tcBorders>
            <w:vAlign w:val="center"/>
          </w:tcPr>
          <w:p w:rsidR="00A6126C" w:rsidRPr="006B0F79" w:rsidRDefault="00A6126C" w:rsidP="00DA4AD3">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6126C" w:rsidRPr="006B0F79" w:rsidRDefault="00A6126C" w:rsidP="00DA4AD3">
            <w:pPr>
              <w:jc w:val="center"/>
              <w:rPr>
                <w:b/>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A6126C" w:rsidRPr="006B0F79" w:rsidRDefault="00A6126C" w:rsidP="00DA4AD3">
            <w:pPr>
              <w:ind w:left="-74" w:right="-108"/>
              <w:jc w:val="center"/>
              <w:rPr>
                <w:b/>
              </w:rPr>
            </w:pPr>
          </w:p>
        </w:tc>
      </w:tr>
    </w:tbl>
    <w:p w:rsidR="00A6126C" w:rsidRPr="006B0F79" w:rsidRDefault="00A6126C" w:rsidP="00DA4AD3">
      <w:pPr>
        <w:rPr>
          <w:b/>
        </w:rPr>
      </w:pPr>
    </w:p>
    <w:p w:rsidR="00A6126C" w:rsidRPr="006B0F79" w:rsidRDefault="00A6126C" w:rsidP="00DA4AD3">
      <w:pPr>
        <w:ind w:left="709"/>
        <w:rPr>
          <w:b/>
        </w:rPr>
      </w:pPr>
      <w:r w:rsidRPr="006B0F79">
        <w:rPr>
          <w:b/>
        </w:rPr>
        <w:t>Требования к работам по техническому обслуживанию:</w:t>
      </w:r>
    </w:p>
    <w:p w:rsidR="00A6126C" w:rsidRPr="006B0F79" w:rsidRDefault="00A6126C" w:rsidP="00DA4AD3">
      <w:pPr>
        <w:ind w:left="709"/>
      </w:pPr>
      <w:r w:rsidRPr="006B0F79">
        <w:t>1 Выезд специалиста Подрядчика к месту нахождения мини АТС для выполнения работ по профилактике и ТО.</w:t>
      </w:r>
    </w:p>
    <w:p w:rsidR="00A6126C" w:rsidRPr="006B0F79" w:rsidRDefault="00A6126C" w:rsidP="00DA4AD3">
      <w:pPr>
        <w:ind w:left="709"/>
      </w:pPr>
      <w:r w:rsidRPr="006B0F79">
        <w:t>2 Транспортные расходы за счет Подрядчика.</w:t>
      </w:r>
    </w:p>
    <w:p w:rsidR="00A6126C" w:rsidRPr="006B0F79" w:rsidRDefault="00A6126C" w:rsidP="00DA4AD3">
      <w:pPr>
        <w:ind w:left="709"/>
        <w:jc w:val="both"/>
      </w:pPr>
      <w:r w:rsidRPr="006B0F79">
        <w:t xml:space="preserve">3 Внеплановое обслуживание заявок по вызовам Заказчика с выездом специалиста Подрядчика по месту расположения мини АТС и восстановлением работоспособности оборудования в срок не более 12 часов по г. </w:t>
      </w:r>
      <w:proofErr w:type="spellStart"/>
      <w:r w:rsidRPr="006B0F79">
        <w:t>Алматы</w:t>
      </w:r>
      <w:proofErr w:type="spellEnd"/>
      <w:r w:rsidRPr="006B0F79">
        <w:t xml:space="preserve"> и не более 24 часов по </w:t>
      </w:r>
      <w:proofErr w:type="spellStart"/>
      <w:r w:rsidRPr="006B0F79">
        <w:t>Алматинской</w:t>
      </w:r>
      <w:proofErr w:type="spellEnd"/>
      <w:r w:rsidRPr="006B0F79">
        <w:t xml:space="preserve"> области.  Отсчет времени осуществляется с момента поступления заявки Подрядчику.</w:t>
      </w:r>
    </w:p>
    <w:p w:rsidR="00A6126C" w:rsidRPr="006B0F79" w:rsidRDefault="00A6126C" w:rsidP="00DA4AD3">
      <w:pPr>
        <w:ind w:left="709"/>
      </w:pPr>
    </w:p>
    <w:tbl>
      <w:tblPr>
        <w:tblW w:w="12923" w:type="dxa"/>
        <w:tblInd w:w="534" w:type="dxa"/>
        <w:tblLayout w:type="fixed"/>
        <w:tblLook w:val="0000"/>
      </w:tblPr>
      <w:tblGrid>
        <w:gridCol w:w="4999"/>
        <w:gridCol w:w="2513"/>
        <w:gridCol w:w="5411"/>
      </w:tblGrid>
      <w:tr w:rsidR="00A6126C" w:rsidRPr="006B0F79" w:rsidTr="00B32FDF">
        <w:trPr>
          <w:trHeight w:val="650"/>
        </w:trPr>
        <w:tc>
          <w:tcPr>
            <w:tcW w:w="4999" w:type="dxa"/>
          </w:tcPr>
          <w:p w:rsidR="00A6126C" w:rsidRPr="006B0F79" w:rsidRDefault="00A6126C" w:rsidP="00DA4AD3">
            <w:pPr>
              <w:pStyle w:val="a6"/>
              <w:rPr>
                <w:b/>
                <w:sz w:val="24"/>
                <w:szCs w:val="24"/>
              </w:rPr>
            </w:pPr>
            <w:r w:rsidRPr="006B0F79">
              <w:rPr>
                <w:b/>
                <w:sz w:val="24"/>
                <w:szCs w:val="24"/>
              </w:rPr>
              <w:t>Заказчик:</w:t>
            </w:r>
          </w:p>
          <w:p w:rsidR="00A6126C" w:rsidRPr="006B0F79" w:rsidRDefault="00A6126C" w:rsidP="00DA4AD3">
            <w:pPr>
              <w:pStyle w:val="a6"/>
              <w:rPr>
                <w:b/>
                <w:sz w:val="24"/>
                <w:szCs w:val="24"/>
              </w:rPr>
            </w:pPr>
            <w:r w:rsidRPr="006B0F79">
              <w:rPr>
                <w:b/>
                <w:sz w:val="24"/>
                <w:szCs w:val="24"/>
              </w:rPr>
              <w:t>ТОО «</w:t>
            </w:r>
            <w:proofErr w:type="spellStart"/>
            <w:r w:rsidRPr="006B0F79">
              <w:rPr>
                <w:b/>
                <w:sz w:val="24"/>
                <w:szCs w:val="24"/>
              </w:rPr>
              <w:t>АлматыЭнергоСбыт</w:t>
            </w:r>
            <w:proofErr w:type="spellEnd"/>
            <w:r w:rsidRPr="006B0F79">
              <w:rPr>
                <w:b/>
                <w:sz w:val="24"/>
                <w:szCs w:val="24"/>
              </w:rPr>
              <w:t>»</w:t>
            </w:r>
          </w:p>
        </w:tc>
        <w:tc>
          <w:tcPr>
            <w:tcW w:w="2513" w:type="dxa"/>
          </w:tcPr>
          <w:p w:rsidR="00A6126C" w:rsidRPr="006B0F79" w:rsidRDefault="00A6126C" w:rsidP="00DA4AD3">
            <w:pPr>
              <w:pStyle w:val="a6"/>
              <w:ind w:firstLine="720"/>
              <w:rPr>
                <w:b/>
                <w:sz w:val="24"/>
                <w:szCs w:val="24"/>
              </w:rPr>
            </w:pPr>
          </w:p>
        </w:tc>
        <w:tc>
          <w:tcPr>
            <w:tcW w:w="5411" w:type="dxa"/>
          </w:tcPr>
          <w:p w:rsidR="00A6126C" w:rsidRPr="006B0F79" w:rsidRDefault="00A6126C" w:rsidP="00DA4AD3">
            <w:pPr>
              <w:pStyle w:val="a6"/>
              <w:ind w:left="-63"/>
              <w:rPr>
                <w:b/>
                <w:sz w:val="24"/>
                <w:szCs w:val="24"/>
                <w:lang w:val="en-US"/>
              </w:rPr>
            </w:pPr>
            <w:r w:rsidRPr="006B0F79">
              <w:rPr>
                <w:b/>
                <w:sz w:val="24"/>
                <w:szCs w:val="24"/>
              </w:rPr>
              <w:t>Подрядчик</w:t>
            </w:r>
            <w:r w:rsidRPr="006B0F79">
              <w:rPr>
                <w:b/>
                <w:sz w:val="24"/>
                <w:szCs w:val="24"/>
                <w:lang w:val="en-US"/>
              </w:rPr>
              <w:t>:</w:t>
            </w:r>
          </w:p>
          <w:p w:rsidR="00A6126C" w:rsidRPr="006B0F79" w:rsidRDefault="00A6126C" w:rsidP="00DA4AD3">
            <w:pPr>
              <w:pStyle w:val="a6"/>
              <w:ind w:left="-63"/>
              <w:rPr>
                <w:b/>
                <w:sz w:val="24"/>
                <w:szCs w:val="24"/>
                <w:lang w:val="en-US"/>
              </w:rPr>
            </w:pPr>
          </w:p>
        </w:tc>
      </w:tr>
    </w:tbl>
    <w:p w:rsidR="00A6126C" w:rsidRPr="006B0F79" w:rsidRDefault="00A6126C" w:rsidP="00DA4AD3">
      <w:pPr>
        <w:ind w:left="2124" w:hanging="1779"/>
        <w:rPr>
          <w:b/>
          <w:bCs/>
        </w:rPr>
      </w:pPr>
    </w:p>
    <w:p w:rsidR="00A6126C" w:rsidRPr="006B0F79" w:rsidRDefault="00A6126C" w:rsidP="00DA4AD3">
      <w:pPr>
        <w:ind w:left="2124" w:hanging="1779"/>
        <w:rPr>
          <w:b/>
          <w:bCs/>
        </w:rPr>
      </w:pPr>
      <w:r w:rsidRPr="006B0F79">
        <w:rPr>
          <w:b/>
          <w:bCs/>
        </w:rPr>
        <w:t xml:space="preserve">    Генеральный директор</w:t>
      </w:r>
      <w:r w:rsidRPr="006B0F79">
        <w:rPr>
          <w:b/>
          <w:bCs/>
        </w:rPr>
        <w:tab/>
        <w:t xml:space="preserve">__________________М.Г. Гамбургер          ______________________ </w:t>
      </w:r>
    </w:p>
    <w:p w:rsidR="00A6126C" w:rsidRPr="006B0F79" w:rsidRDefault="00A6126C" w:rsidP="00DA4AD3">
      <w:pPr>
        <w:ind w:left="360"/>
      </w:pPr>
      <w:r w:rsidRPr="006B0F79">
        <w:t xml:space="preserve">                                                                  м.п.</w:t>
      </w:r>
      <w:r w:rsidRPr="006B0F79">
        <w:tab/>
        <w:t xml:space="preserve">  </w:t>
      </w:r>
      <w:r w:rsidRPr="006B0F79">
        <w:tab/>
      </w:r>
      <w:r w:rsidRPr="006B0F79">
        <w:tab/>
      </w:r>
      <w:r w:rsidRPr="006B0F79">
        <w:tab/>
      </w:r>
      <w:r w:rsidRPr="006B0F79">
        <w:tab/>
        <w:t xml:space="preserve">                                 м.п.</w:t>
      </w:r>
    </w:p>
    <w:p w:rsidR="006A5927" w:rsidRPr="006B0F79" w:rsidRDefault="006A5927" w:rsidP="00DA4AD3">
      <w:pPr>
        <w:rPr>
          <w:b/>
        </w:rPr>
      </w:pPr>
    </w:p>
    <w:p w:rsidR="006A5927" w:rsidRPr="006B0F79" w:rsidRDefault="006A5927" w:rsidP="00DA4AD3">
      <w:pPr>
        <w:pStyle w:val="a6"/>
        <w:ind w:left="11199"/>
        <w:rPr>
          <w:b/>
          <w:sz w:val="24"/>
          <w:szCs w:val="24"/>
        </w:rPr>
      </w:pPr>
    </w:p>
    <w:p w:rsidR="006A5927" w:rsidRPr="006B0F79" w:rsidRDefault="006A5927" w:rsidP="00DA4AD3">
      <w:pPr>
        <w:pStyle w:val="a6"/>
        <w:rPr>
          <w:b/>
          <w:sz w:val="24"/>
          <w:szCs w:val="24"/>
        </w:rPr>
      </w:pPr>
    </w:p>
    <w:p w:rsidR="000D5FA7" w:rsidRPr="006B0F79" w:rsidRDefault="000D5FA7" w:rsidP="00DA4AD3">
      <w:pPr>
        <w:pStyle w:val="a6"/>
        <w:ind w:left="5580" w:firstLine="5619"/>
        <w:rPr>
          <w:b/>
          <w:sz w:val="24"/>
          <w:szCs w:val="24"/>
        </w:rPr>
      </w:pPr>
      <w:r w:rsidRPr="006B0F79">
        <w:rPr>
          <w:b/>
          <w:sz w:val="24"/>
          <w:szCs w:val="24"/>
        </w:rPr>
        <w:t xml:space="preserve">Приложение 3  </w:t>
      </w:r>
    </w:p>
    <w:p w:rsidR="000D5FA7" w:rsidRPr="006B0F79" w:rsidRDefault="000D5FA7" w:rsidP="00DA4AD3">
      <w:pPr>
        <w:pStyle w:val="a6"/>
        <w:ind w:left="11199"/>
        <w:rPr>
          <w:b/>
          <w:sz w:val="24"/>
          <w:szCs w:val="24"/>
        </w:rPr>
      </w:pPr>
      <w:r w:rsidRPr="006B0F79">
        <w:rPr>
          <w:b/>
          <w:sz w:val="24"/>
          <w:szCs w:val="24"/>
        </w:rPr>
        <w:t xml:space="preserve">к  Договору № _________  </w:t>
      </w:r>
    </w:p>
    <w:p w:rsidR="000D5FA7" w:rsidRPr="006B0F79" w:rsidRDefault="000D5FA7" w:rsidP="00DA4AD3">
      <w:pPr>
        <w:pStyle w:val="a6"/>
        <w:ind w:left="11199"/>
        <w:rPr>
          <w:b/>
          <w:sz w:val="24"/>
          <w:szCs w:val="24"/>
        </w:rPr>
      </w:pPr>
      <w:r w:rsidRPr="006B0F79">
        <w:rPr>
          <w:b/>
          <w:sz w:val="24"/>
          <w:szCs w:val="24"/>
        </w:rPr>
        <w:t>от  «___» _________  20__ года</w:t>
      </w:r>
    </w:p>
    <w:p w:rsidR="000D5FA7" w:rsidRPr="006B0F79" w:rsidRDefault="000D5FA7" w:rsidP="00DA4AD3">
      <w:pPr>
        <w:pStyle w:val="a6"/>
        <w:ind w:left="5580"/>
        <w:rPr>
          <w:b/>
          <w:sz w:val="24"/>
          <w:szCs w:val="24"/>
        </w:rPr>
      </w:pPr>
      <w:r w:rsidRPr="006B0F79">
        <w:rPr>
          <w:b/>
          <w:sz w:val="24"/>
          <w:szCs w:val="24"/>
        </w:rPr>
        <w:t>График проведения работ</w:t>
      </w:r>
    </w:p>
    <w:tbl>
      <w:tblPr>
        <w:tblW w:w="15519" w:type="dxa"/>
        <w:tblInd w:w="-318" w:type="dxa"/>
        <w:tblLayout w:type="fixed"/>
        <w:tblLook w:val="04A0"/>
      </w:tblPr>
      <w:tblGrid>
        <w:gridCol w:w="436"/>
        <w:gridCol w:w="5136"/>
        <w:gridCol w:w="1375"/>
        <w:gridCol w:w="1134"/>
        <w:gridCol w:w="525"/>
        <w:gridCol w:w="567"/>
        <w:gridCol w:w="567"/>
        <w:gridCol w:w="567"/>
        <w:gridCol w:w="567"/>
        <w:gridCol w:w="609"/>
        <w:gridCol w:w="567"/>
        <w:gridCol w:w="491"/>
        <w:gridCol w:w="501"/>
        <w:gridCol w:w="567"/>
        <w:gridCol w:w="498"/>
        <w:gridCol w:w="494"/>
        <w:gridCol w:w="918"/>
      </w:tblGrid>
      <w:tr w:rsidR="000D5FA7" w:rsidRPr="006B0F79" w:rsidTr="00554BFC">
        <w:trPr>
          <w:cantSplit/>
          <w:trHeight w:val="839"/>
        </w:trPr>
        <w:tc>
          <w:tcPr>
            <w:tcW w:w="436" w:type="dxa"/>
            <w:tcBorders>
              <w:top w:val="single" w:sz="4" w:space="0" w:color="auto"/>
              <w:left w:val="single" w:sz="4" w:space="0" w:color="auto"/>
              <w:bottom w:val="single" w:sz="4" w:space="0" w:color="auto"/>
              <w:right w:val="single" w:sz="4" w:space="0" w:color="auto"/>
            </w:tcBorders>
            <w:shd w:val="clear" w:color="auto" w:fill="auto"/>
            <w:vAlign w:val="center"/>
          </w:tcPr>
          <w:p w:rsidR="000D5FA7" w:rsidRPr="006B0F79" w:rsidRDefault="000D5FA7" w:rsidP="00DA4AD3">
            <w:pPr>
              <w:ind w:left="-64" w:right="-144"/>
              <w:jc w:val="center"/>
              <w:rPr>
                <w:b/>
                <w:bCs/>
                <w:sz w:val="20"/>
                <w:szCs w:val="20"/>
              </w:rPr>
            </w:pPr>
            <w:r w:rsidRPr="006B0F79">
              <w:rPr>
                <w:b/>
                <w:bCs/>
                <w:sz w:val="20"/>
                <w:szCs w:val="20"/>
              </w:rPr>
              <w:t xml:space="preserve">№ </w:t>
            </w:r>
            <w:proofErr w:type="spellStart"/>
            <w:r w:rsidRPr="006B0F79">
              <w:rPr>
                <w:b/>
                <w:bCs/>
                <w:sz w:val="20"/>
                <w:szCs w:val="20"/>
              </w:rPr>
              <w:t>п</w:t>
            </w:r>
            <w:proofErr w:type="spellEnd"/>
            <w:r w:rsidRPr="006B0F79">
              <w:rPr>
                <w:b/>
                <w:bCs/>
                <w:sz w:val="20"/>
                <w:szCs w:val="20"/>
              </w:rPr>
              <w:t>/</w:t>
            </w:r>
            <w:proofErr w:type="spellStart"/>
            <w:r w:rsidRPr="006B0F79">
              <w:rPr>
                <w:b/>
                <w:bCs/>
                <w:sz w:val="20"/>
                <w:szCs w:val="20"/>
              </w:rPr>
              <w:t>п</w:t>
            </w:r>
            <w:proofErr w:type="spellEnd"/>
            <w:r w:rsidRPr="006B0F79">
              <w:rPr>
                <w:b/>
                <w:bCs/>
                <w:sz w:val="20"/>
                <w:szCs w:val="20"/>
              </w:rPr>
              <w:t> </w:t>
            </w:r>
          </w:p>
        </w:tc>
        <w:tc>
          <w:tcPr>
            <w:tcW w:w="5136" w:type="dxa"/>
            <w:tcBorders>
              <w:top w:val="single" w:sz="4" w:space="0" w:color="auto"/>
              <w:left w:val="nil"/>
              <w:bottom w:val="single" w:sz="4" w:space="0" w:color="auto"/>
              <w:right w:val="single" w:sz="4" w:space="0" w:color="auto"/>
            </w:tcBorders>
            <w:shd w:val="clear" w:color="auto" w:fill="auto"/>
            <w:vAlign w:val="center"/>
          </w:tcPr>
          <w:p w:rsidR="000D5FA7" w:rsidRPr="006B0F79" w:rsidRDefault="000D5FA7" w:rsidP="00DA4AD3">
            <w:pPr>
              <w:ind w:left="-72"/>
              <w:jc w:val="center"/>
              <w:rPr>
                <w:b/>
                <w:bCs/>
                <w:sz w:val="20"/>
                <w:szCs w:val="20"/>
              </w:rPr>
            </w:pPr>
            <w:r w:rsidRPr="006B0F79">
              <w:rPr>
                <w:b/>
                <w:bCs/>
                <w:sz w:val="20"/>
                <w:szCs w:val="20"/>
              </w:rPr>
              <w:t>Местонахождение мини АТС</w:t>
            </w:r>
          </w:p>
        </w:tc>
        <w:tc>
          <w:tcPr>
            <w:tcW w:w="1375" w:type="dxa"/>
            <w:tcBorders>
              <w:top w:val="single" w:sz="4" w:space="0" w:color="auto"/>
              <w:left w:val="nil"/>
              <w:bottom w:val="single" w:sz="4" w:space="0" w:color="auto"/>
              <w:right w:val="single" w:sz="4" w:space="0" w:color="auto"/>
            </w:tcBorders>
            <w:shd w:val="clear" w:color="auto" w:fill="auto"/>
            <w:vAlign w:val="center"/>
          </w:tcPr>
          <w:p w:rsidR="000D5FA7" w:rsidRPr="006B0F79" w:rsidRDefault="000D5FA7" w:rsidP="00DA4AD3">
            <w:pPr>
              <w:ind w:right="-108"/>
              <w:jc w:val="center"/>
              <w:rPr>
                <w:b/>
                <w:bCs/>
                <w:sz w:val="20"/>
                <w:szCs w:val="20"/>
                <w:lang w:val="en-US"/>
              </w:rPr>
            </w:pPr>
            <w:r w:rsidRPr="006B0F79">
              <w:rPr>
                <w:b/>
                <w:bCs/>
                <w:sz w:val="20"/>
                <w:szCs w:val="20"/>
              </w:rPr>
              <w:t xml:space="preserve">Тип мини АТС </w:t>
            </w:r>
            <w:r w:rsidRPr="006B0F79">
              <w:rPr>
                <w:b/>
                <w:bCs/>
                <w:sz w:val="20"/>
                <w:szCs w:val="20"/>
                <w:lang w:val="en-US"/>
              </w:rPr>
              <w:t>Panasonic</w:t>
            </w:r>
          </w:p>
        </w:tc>
        <w:tc>
          <w:tcPr>
            <w:tcW w:w="1134" w:type="dxa"/>
            <w:tcBorders>
              <w:top w:val="single" w:sz="4" w:space="0" w:color="auto"/>
              <w:left w:val="nil"/>
              <w:bottom w:val="single" w:sz="4" w:space="0" w:color="auto"/>
              <w:right w:val="single" w:sz="4" w:space="0" w:color="auto"/>
            </w:tcBorders>
            <w:shd w:val="clear" w:color="auto" w:fill="auto"/>
            <w:vAlign w:val="center"/>
          </w:tcPr>
          <w:p w:rsidR="000D5FA7" w:rsidRPr="006B0F79" w:rsidRDefault="000D5FA7" w:rsidP="00DA4AD3">
            <w:pPr>
              <w:ind w:left="-108" w:right="-108"/>
              <w:jc w:val="center"/>
              <w:rPr>
                <w:b/>
                <w:bCs/>
                <w:sz w:val="20"/>
                <w:szCs w:val="20"/>
              </w:rPr>
            </w:pPr>
            <w:r w:rsidRPr="006B0F79">
              <w:rPr>
                <w:b/>
                <w:bCs/>
                <w:sz w:val="20"/>
                <w:szCs w:val="20"/>
              </w:rPr>
              <w:t>Количество портов</w:t>
            </w:r>
          </w:p>
        </w:tc>
        <w:tc>
          <w:tcPr>
            <w:tcW w:w="525" w:type="dxa"/>
            <w:tcBorders>
              <w:top w:val="single" w:sz="4" w:space="0" w:color="auto"/>
              <w:left w:val="single" w:sz="4" w:space="0" w:color="auto"/>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январь</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февраль</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март</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апрель</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май</w:t>
            </w:r>
          </w:p>
        </w:tc>
        <w:tc>
          <w:tcPr>
            <w:tcW w:w="609" w:type="dxa"/>
            <w:tcBorders>
              <w:top w:val="single" w:sz="4" w:space="0" w:color="auto"/>
              <w:left w:val="nil"/>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июнь</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июль</w:t>
            </w:r>
          </w:p>
        </w:tc>
        <w:tc>
          <w:tcPr>
            <w:tcW w:w="491" w:type="dxa"/>
            <w:tcBorders>
              <w:top w:val="single" w:sz="4" w:space="0" w:color="auto"/>
              <w:left w:val="nil"/>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август</w:t>
            </w:r>
          </w:p>
        </w:tc>
        <w:tc>
          <w:tcPr>
            <w:tcW w:w="50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сентябрь</w:t>
            </w:r>
          </w:p>
        </w:tc>
        <w:tc>
          <w:tcPr>
            <w:tcW w:w="567" w:type="dxa"/>
            <w:tcBorders>
              <w:top w:val="single" w:sz="4" w:space="0" w:color="auto"/>
              <w:left w:val="nil"/>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октябрь</w:t>
            </w:r>
          </w:p>
        </w:tc>
        <w:tc>
          <w:tcPr>
            <w:tcW w:w="498" w:type="dxa"/>
            <w:tcBorders>
              <w:top w:val="single" w:sz="4" w:space="0" w:color="auto"/>
              <w:left w:val="single" w:sz="4" w:space="0" w:color="auto"/>
              <w:bottom w:val="single" w:sz="4" w:space="0" w:color="auto"/>
              <w:right w:val="single" w:sz="4" w:space="0" w:color="auto"/>
            </w:tcBorders>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ноябрь</w:t>
            </w:r>
          </w:p>
        </w:tc>
        <w:tc>
          <w:tcPr>
            <w:tcW w:w="49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D5FA7" w:rsidRPr="006B0F79" w:rsidRDefault="000D5FA7" w:rsidP="00DA4AD3">
            <w:pPr>
              <w:ind w:left="-41" w:right="-104" w:hanging="67"/>
              <w:jc w:val="center"/>
              <w:rPr>
                <w:b/>
                <w:bCs/>
                <w:sz w:val="20"/>
                <w:szCs w:val="20"/>
              </w:rPr>
            </w:pPr>
            <w:r w:rsidRPr="006B0F79">
              <w:rPr>
                <w:b/>
                <w:bCs/>
                <w:sz w:val="20"/>
                <w:szCs w:val="20"/>
              </w:rPr>
              <w:t>декабрь</w:t>
            </w:r>
          </w:p>
        </w:tc>
        <w:tc>
          <w:tcPr>
            <w:tcW w:w="918" w:type="dxa"/>
            <w:tcBorders>
              <w:top w:val="single" w:sz="4" w:space="0" w:color="auto"/>
              <w:left w:val="nil"/>
              <w:bottom w:val="single" w:sz="4" w:space="0" w:color="auto"/>
              <w:right w:val="single" w:sz="4" w:space="0" w:color="auto"/>
            </w:tcBorders>
            <w:vAlign w:val="center"/>
          </w:tcPr>
          <w:p w:rsidR="000D5FA7" w:rsidRPr="006B0F79" w:rsidRDefault="000D5FA7" w:rsidP="00DA4AD3">
            <w:pPr>
              <w:ind w:left="-42" w:right="-104" w:hanging="67"/>
              <w:jc w:val="center"/>
              <w:rPr>
                <w:b/>
                <w:bCs/>
                <w:sz w:val="20"/>
                <w:szCs w:val="20"/>
              </w:rPr>
            </w:pPr>
            <w:r w:rsidRPr="006B0F79">
              <w:rPr>
                <w:b/>
                <w:bCs/>
                <w:sz w:val="20"/>
                <w:szCs w:val="20"/>
              </w:rPr>
              <w:t>Кол-во ТО в год</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1</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r w:rsidRPr="006B0F79">
              <w:rPr>
                <w:sz w:val="20"/>
                <w:szCs w:val="20"/>
              </w:rPr>
              <w:t xml:space="preserve">РОЭС-1, г. </w:t>
            </w:r>
            <w:proofErr w:type="spellStart"/>
            <w:r w:rsidRPr="006B0F79">
              <w:rPr>
                <w:sz w:val="20"/>
                <w:szCs w:val="20"/>
              </w:rPr>
              <w:t>Алматы</w:t>
            </w:r>
            <w:proofErr w:type="spellEnd"/>
            <w:r w:rsidRPr="006B0F79">
              <w:rPr>
                <w:sz w:val="20"/>
                <w:szCs w:val="20"/>
              </w:rPr>
              <w:t xml:space="preserve">, ул. </w:t>
            </w:r>
            <w:proofErr w:type="spellStart"/>
            <w:r w:rsidRPr="006B0F79">
              <w:rPr>
                <w:sz w:val="20"/>
                <w:szCs w:val="20"/>
              </w:rPr>
              <w:t>Маметовой</w:t>
            </w:r>
            <w:proofErr w:type="spellEnd"/>
            <w:r w:rsidRPr="006B0F79">
              <w:rPr>
                <w:sz w:val="20"/>
                <w:szCs w:val="20"/>
              </w:rPr>
              <w:t xml:space="preserve"> д. 34</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200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rPr>
            </w:pPr>
            <w:r w:rsidRPr="006B0F79">
              <w:rPr>
                <w:sz w:val="20"/>
                <w:szCs w:val="20"/>
              </w:rPr>
              <w:t>2</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r w:rsidRPr="006B0F79">
              <w:rPr>
                <w:sz w:val="20"/>
                <w:szCs w:val="20"/>
              </w:rPr>
              <w:t xml:space="preserve">РОЭС-7, г. </w:t>
            </w:r>
            <w:proofErr w:type="spellStart"/>
            <w:r w:rsidRPr="006B0F79">
              <w:rPr>
                <w:sz w:val="20"/>
                <w:szCs w:val="20"/>
              </w:rPr>
              <w:t>Алматы</w:t>
            </w:r>
            <w:proofErr w:type="spellEnd"/>
            <w:r w:rsidRPr="006B0F79">
              <w:rPr>
                <w:sz w:val="20"/>
                <w:szCs w:val="20"/>
              </w:rPr>
              <w:t>, ул. Тепличная д. 12/8а</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200</w:t>
            </w:r>
          </w:p>
        </w:tc>
        <w:tc>
          <w:tcPr>
            <w:tcW w:w="1134"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jc w:val="center"/>
              <w:rPr>
                <w:sz w:val="20"/>
                <w:szCs w:val="20"/>
              </w:rPr>
            </w:pPr>
            <w:r w:rsidRPr="006B0F79">
              <w:rPr>
                <w:sz w:val="20"/>
                <w:szCs w:val="20"/>
              </w:rPr>
              <w:t>56</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rPr>
            </w:pPr>
            <w:r w:rsidRPr="006B0F79">
              <w:rPr>
                <w:sz w:val="20"/>
                <w:szCs w:val="20"/>
              </w:rPr>
              <w:t>3</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r w:rsidRPr="006B0F79">
              <w:rPr>
                <w:sz w:val="20"/>
                <w:szCs w:val="20"/>
              </w:rPr>
              <w:t xml:space="preserve">РОЭС-2, г. </w:t>
            </w:r>
            <w:proofErr w:type="spellStart"/>
            <w:r w:rsidRPr="006B0F79">
              <w:rPr>
                <w:sz w:val="20"/>
                <w:szCs w:val="20"/>
              </w:rPr>
              <w:t>Алматы</w:t>
            </w:r>
            <w:proofErr w:type="spellEnd"/>
            <w:r w:rsidRPr="006B0F79">
              <w:rPr>
                <w:sz w:val="20"/>
                <w:szCs w:val="20"/>
              </w:rPr>
              <w:t xml:space="preserve">, ул. </w:t>
            </w:r>
            <w:proofErr w:type="spellStart"/>
            <w:r w:rsidRPr="006B0F79">
              <w:rPr>
                <w:sz w:val="20"/>
                <w:szCs w:val="20"/>
              </w:rPr>
              <w:t>Айтеке</w:t>
            </w:r>
            <w:proofErr w:type="spellEnd"/>
            <w:r w:rsidRPr="006B0F79">
              <w:rPr>
                <w:sz w:val="20"/>
                <w:szCs w:val="20"/>
              </w:rPr>
              <w:t xml:space="preserve"> </w:t>
            </w:r>
            <w:proofErr w:type="spellStart"/>
            <w:r w:rsidRPr="006B0F79">
              <w:rPr>
                <w:sz w:val="20"/>
                <w:szCs w:val="20"/>
              </w:rPr>
              <w:t>Би</w:t>
            </w:r>
            <w:proofErr w:type="spellEnd"/>
            <w:r w:rsidRPr="006B0F79">
              <w:rPr>
                <w:sz w:val="20"/>
                <w:szCs w:val="20"/>
              </w:rPr>
              <w:t xml:space="preserve"> д. №172/173</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32</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4</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r w:rsidRPr="006B0F79">
              <w:rPr>
                <w:sz w:val="20"/>
                <w:szCs w:val="20"/>
              </w:rPr>
              <w:t xml:space="preserve">РОЭС-4,  г. </w:t>
            </w:r>
            <w:proofErr w:type="spellStart"/>
            <w:r w:rsidRPr="006B0F79">
              <w:rPr>
                <w:sz w:val="20"/>
                <w:szCs w:val="20"/>
              </w:rPr>
              <w:t>Алматы</w:t>
            </w:r>
            <w:proofErr w:type="spellEnd"/>
            <w:r w:rsidRPr="006B0F79">
              <w:rPr>
                <w:sz w:val="20"/>
                <w:szCs w:val="20"/>
              </w:rPr>
              <w:t>, ул. Спартака д. 30</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lang w:val="en-US"/>
              </w:rPr>
            </w:pP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5</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r w:rsidRPr="006B0F79">
              <w:rPr>
                <w:sz w:val="20"/>
                <w:szCs w:val="20"/>
              </w:rPr>
              <w:t xml:space="preserve">РОЭС-6,  г. </w:t>
            </w:r>
            <w:proofErr w:type="spellStart"/>
            <w:r w:rsidRPr="006B0F79">
              <w:rPr>
                <w:sz w:val="20"/>
                <w:szCs w:val="20"/>
              </w:rPr>
              <w:t>Алматы</w:t>
            </w:r>
            <w:proofErr w:type="spellEnd"/>
            <w:r w:rsidRPr="006B0F79">
              <w:rPr>
                <w:sz w:val="20"/>
                <w:szCs w:val="20"/>
              </w:rPr>
              <w:t>, м</w:t>
            </w:r>
            <w:r w:rsidRPr="006B0F79">
              <w:rPr>
                <w:sz w:val="20"/>
                <w:szCs w:val="20"/>
                <w:lang w:val="kk-KZ"/>
              </w:rPr>
              <w:t>кр</w:t>
            </w:r>
            <w:r w:rsidRPr="006B0F79">
              <w:rPr>
                <w:sz w:val="20"/>
                <w:szCs w:val="20"/>
              </w:rPr>
              <w:t xml:space="preserve">. </w:t>
            </w:r>
            <w:proofErr w:type="spellStart"/>
            <w:r w:rsidRPr="006B0F79">
              <w:rPr>
                <w:sz w:val="20"/>
                <w:szCs w:val="20"/>
              </w:rPr>
              <w:t>Керемет</w:t>
            </w:r>
            <w:proofErr w:type="spellEnd"/>
            <w:r w:rsidRPr="006B0F79">
              <w:rPr>
                <w:sz w:val="20"/>
                <w:szCs w:val="20"/>
              </w:rPr>
              <w:t xml:space="preserve"> д. 3/1</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 xml:space="preserve">KX-TDЕ </w:t>
            </w:r>
            <w:r w:rsidRPr="006B0F79">
              <w:rPr>
                <w:sz w:val="20"/>
                <w:szCs w:val="20"/>
              </w:rPr>
              <w:lastRenderedPageBreak/>
              <w:t>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lastRenderedPageBreak/>
              <w:t>40</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w:t>
            </w:r>
            <w:r w:rsidRPr="006B0F79">
              <w:rPr>
                <w:sz w:val="20"/>
                <w:szCs w:val="20"/>
              </w:rPr>
              <w:lastRenderedPageBreak/>
              <w:t>О</w:t>
            </w: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lastRenderedPageBreak/>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lastRenderedPageBreak/>
              <w:t>6</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Енбекшиказахский</w:t>
            </w:r>
            <w:proofErr w:type="spellEnd"/>
            <w:r w:rsidRPr="006B0F79">
              <w:rPr>
                <w:sz w:val="20"/>
                <w:szCs w:val="20"/>
              </w:rPr>
              <w:t xml:space="preserve"> РОЭС, г. </w:t>
            </w:r>
            <w:proofErr w:type="spellStart"/>
            <w:r w:rsidRPr="006B0F79">
              <w:rPr>
                <w:sz w:val="20"/>
                <w:szCs w:val="20"/>
              </w:rPr>
              <w:t>Есик</w:t>
            </w:r>
            <w:proofErr w:type="spellEnd"/>
            <w:r w:rsidRPr="006B0F79">
              <w:rPr>
                <w:sz w:val="20"/>
                <w:szCs w:val="20"/>
              </w:rPr>
              <w:t>, ул. Абая б/</w:t>
            </w:r>
            <w:proofErr w:type="spellStart"/>
            <w:r w:rsidRPr="006B0F79">
              <w:rPr>
                <w:sz w:val="20"/>
                <w:szCs w:val="20"/>
              </w:rPr>
              <w:t>н</w:t>
            </w:r>
            <w:proofErr w:type="spellEnd"/>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7</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Жамбылское</w:t>
            </w:r>
            <w:proofErr w:type="spellEnd"/>
            <w:r w:rsidRPr="006B0F79">
              <w:rPr>
                <w:sz w:val="20"/>
                <w:szCs w:val="20"/>
              </w:rPr>
              <w:t xml:space="preserve"> РОЭС, г. </w:t>
            </w:r>
            <w:proofErr w:type="spellStart"/>
            <w:r w:rsidRPr="006B0F79">
              <w:rPr>
                <w:sz w:val="20"/>
                <w:szCs w:val="20"/>
              </w:rPr>
              <w:t>Узынагаш</w:t>
            </w:r>
            <w:proofErr w:type="spellEnd"/>
            <w:r w:rsidRPr="006B0F79">
              <w:rPr>
                <w:sz w:val="20"/>
                <w:szCs w:val="20"/>
              </w:rPr>
              <w:t xml:space="preserve">, </w:t>
            </w:r>
            <w:proofErr w:type="spellStart"/>
            <w:r w:rsidRPr="006B0F79">
              <w:rPr>
                <w:sz w:val="20"/>
                <w:szCs w:val="20"/>
              </w:rPr>
              <w:t>Саурык</w:t>
            </w:r>
            <w:proofErr w:type="spellEnd"/>
            <w:r w:rsidRPr="006B0F79">
              <w:rPr>
                <w:sz w:val="20"/>
                <w:szCs w:val="20"/>
              </w:rPr>
              <w:t xml:space="preserve"> батыра д. 201а</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8</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Илийское</w:t>
            </w:r>
            <w:proofErr w:type="spellEnd"/>
            <w:r w:rsidRPr="006B0F79">
              <w:rPr>
                <w:sz w:val="20"/>
                <w:szCs w:val="20"/>
              </w:rPr>
              <w:t xml:space="preserve"> РОЭС, г. </w:t>
            </w:r>
            <w:proofErr w:type="spellStart"/>
            <w:r w:rsidRPr="006B0F79">
              <w:rPr>
                <w:sz w:val="20"/>
                <w:szCs w:val="20"/>
              </w:rPr>
              <w:t>Капшагай</w:t>
            </w:r>
            <w:proofErr w:type="spellEnd"/>
            <w:r w:rsidRPr="006B0F79">
              <w:rPr>
                <w:sz w:val="20"/>
                <w:szCs w:val="20"/>
              </w:rPr>
              <w:t xml:space="preserve">, </w:t>
            </w:r>
            <w:proofErr w:type="spellStart"/>
            <w:r w:rsidRPr="006B0F79">
              <w:rPr>
                <w:sz w:val="20"/>
                <w:szCs w:val="20"/>
              </w:rPr>
              <w:t>мкр</w:t>
            </w:r>
            <w:proofErr w:type="spellEnd"/>
            <w:r w:rsidRPr="006B0F79">
              <w:rPr>
                <w:sz w:val="20"/>
                <w:szCs w:val="20"/>
              </w:rPr>
              <w:t>. 2, д.29/1</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40</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lang w:val="en-US"/>
              </w:rPr>
              <w:t>9</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Отеген</w:t>
            </w:r>
            <w:proofErr w:type="spellEnd"/>
            <w:r w:rsidRPr="006B0F79">
              <w:rPr>
                <w:sz w:val="20"/>
                <w:szCs w:val="20"/>
              </w:rPr>
              <w:t xml:space="preserve"> Батыр РОЭС п. </w:t>
            </w:r>
            <w:proofErr w:type="spellStart"/>
            <w:r w:rsidRPr="006B0F79">
              <w:rPr>
                <w:sz w:val="20"/>
                <w:szCs w:val="20"/>
              </w:rPr>
              <w:t>Отеген</w:t>
            </w:r>
            <w:proofErr w:type="spellEnd"/>
            <w:r w:rsidRPr="006B0F79">
              <w:rPr>
                <w:sz w:val="20"/>
                <w:szCs w:val="20"/>
              </w:rPr>
              <w:t xml:space="preserve"> Батыра, ул. </w:t>
            </w:r>
            <w:proofErr w:type="spellStart"/>
            <w:r w:rsidRPr="006B0F79">
              <w:rPr>
                <w:sz w:val="20"/>
                <w:szCs w:val="20"/>
              </w:rPr>
              <w:t>Жансугурова</w:t>
            </w:r>
            <w:proofErr w:type="spellEnd"/>
            <w:r w:rsidRPr="006B0F79">
              <w:rPr>
                <w:sz w:val="20"/>
                <w:szCs w:val="20"/>
              </w:rPr>
              <w:t xml:space="preserve"> 107 А</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rPr>
              <w:t>1</w:t>
            </w:r>
            <w:r w:rsidRPr="006B0F79">
              <w:rPr>
                <w:sz w:val="20"/>
                <w:szCs w:val="20"/>
                <w:lang w:val="en-US"/>
              </w:rPr>
              <w:t>0</w:t>
            </w:r>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Карасайское</w:t>
            </w:r>
            <w:proofErr w:type="spellEnd"/>
            <w:r w:rsidRPr="006B0F79">
              <w:rPr>
                <w:sz w:val="20"/>
                <w:szCs w:val="20"/>
              </w:rPr>
              <w:t xml:space="preserve"> РОЭС, г. Каскелен, ул. </w:t>
            </w:r>
            <w:proofErr w:type="spellStart"/>
            <w:r w:rsidRPr="006B0F79">
              <w:rPr>
                <w:sz w:val="20"/>
                <w:szCs w:val="20"/>
              </w:rPr>
              <w:t>Абылайхана</w:t>
            </w:r>
            <w:proofErr w:type="spellEnd"/>
            <w:r w:rsidRPr="006B0F79">
              <w:rPr>
                <w:sz w:val="20"/>
                <w:szCs w:val="20"/>
              </w:rPr>
              <w:t xml:space="preserve">  д. 24б</w:t>
            </w:r>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r w:rsidR="000D5FA7" w:rsidRPr="006B0F79" w:rsidTr="00554BFC">
        <w:trPr>
          <w:trHeight w:val="330"/>
        </w:trPr>
        <w:tc>
          <w:tcPr>
            <w:tcW w:w="436"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ind w:right="-142"/>
              <w:rPr>
                <w:sz w:val="20"/>
                <w:szCs w:val="20"/>
                <w:lang w:val="en-US"/>
              </w:rPr>
            </w:pPr>
            <w:r w:rsidRPr="006B0F79">
              <w:rPr>
                <w:sz w:val="20"/>
                <w:szCs w:val="20"/>
              </w:rPr>
              <w:t>1</w:t>
            </w:r>
            <w:proofErr w:type="spellStart"/>
            <w:r w:rsidRPr="006B0F79">
              <w:rPr>
                <w:sz w:val="20"/>
                <w:szCs w:val="20"/>
                <w:lang w:val="en-US"/>
              </w:rPr>
              <w:t>1</w:t>
            </w:r>
            <w:proofErr w:type="spellEnd"/>
          </w:p>
        </w:tc>
        <w:tc>
          <w:tcPr>
            <w:tcW w:w="5136"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ind w:right="-108"/>
              <w:rPr>
                <w:sz w:val="20"/>
                <w:szCs w:val="20"/>
              </w:rPr>
            </w:pPr>
            <w:proofErr w:type="spellStart"/>
            <w:r w:rsidRPr="006B0F79">
              <w:rPr>
                <w:sz w:val="20"/>
                <w:szCs w:val="20"/>
              </w:rPr>
              <w:t>Талгарское</w:t>
            </w:r>
            <w:proofErr w:type="spellEnd"/>
            <w:r w:rsidRPr="006B0F79">
              <w:rPr>
                <w:sz w:val="20"/>
                <w:szCs w:val="20"/>
              </w:rPr>
              <w:t xml:space="preserve"> РОЭС,  г. Талгар, ул. Павлова б/</w:t>
            </w:r>
            <w:proofErr w:type="spellStart"/>
            <w:r w:rsidRPr="006B0F79">
              <w:rPr>
                <w:sz w:val="20"/>
                <w:szCs w:val="20"/>
              </w:rPr>
              <w:t>н</w:t>
            </w:r>
            <w:proofErr w:type="spellEnd"/>
          </w:p>
        </w:tc>
        <w:tc>
          <w:tcPr>
            <w:tcW w:w="1375" w:type="dxa"/>
            <w:tcBorders>
              <w:top w:val="nil"/>
              <w:left w:val="nil"/>
              <w:bottom w:val="single" w:sz="4" w:space="0" w:color="auto"/>
              <w:right w:val="single" w:sz="4" w:space="0" w:color="auto"/>
            </w:tcBorders>
            <w:shd w:val="clear" w:color="auto" w:fill="auto"/>
            <w:vAlign w:val="center"/>
          </w:tcPr>
          <w:p w:rsidR="000D5FA7" w:rsidRPr="006B0F79" w:rsidRDefault="000D5FA7" w:rsidP="00DA4AD3">
            <w:pPr>
              <w:ind w:right="-108" w:hanging="108"/>
              <w:jc w:val="center"/>
              <w:rPr>
                <w:sz w:val="20"/>
                <w:szCs w:val="20"/>
              </w:rPr>
            </w:pPr>
            <w:r w:rsidRPr="006B0F79">
              <w:rPr>
                <w:sz w:val="20"/>
                <w:szCs w:val="20"/>
              </w:rPr>
              <w:t>KX-TDA 100</w:t>
            </w:r>
          </w:p>
        </w:tc>
        <w:tc>
          <w:tcPr>
            <w:tcW w:w="1134" w:type="dxa"/>
            <w:tcBorders>
              <w:top w:val="nil"/>
              <w:left w:val="nil"/>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24</w:t>
            </w:r>
          </w:p>
        </w:tc>
        <w:tc>
          <w:tcPr>
            <w:tcW w:w="525"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609"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491"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501"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r w:rsidRPr="006B0F79">
              <w:rPr>
                <w:sz w:val="20"/>
                <w:szCs w:val="20"/>
              </w:rPr>
              <w:t>ТО</w:t>
            </w:r>
          </w:p>
        </w:tc>
        <w:tc>
          <w:tcPr>
            <w:tcW w:w="567" w:type="dxa"/>
            <w:tcBorders>
              <w:top w:val="single" w:sz="4" w:space="0" w:color="auto"/>
              <w:left w:val="nil"/>
              <w:bottom w:val="single" w:sz="4" w:space="0" w:color="auto"/>
              <w:right w:val="single" w:sz="4" w:space="0" w:color="auto"/>
            </w:tcBorders>
            <w:vAlign w:val="center"/>
          </w:tcPr>
          <w:p w:rsidR="000D5FA7" w:rsidRPr="006B0F79" w:rsidRDefault="000D5FA7" w:rsidP="00DA4AD3">
            <w:pPr>
              <w:jc w:val="center"/>
              <w:rPr>
                <w:sz w:val="20"/>
                <w:szCs w:val="20"/>
              </w:rPr>
            </w:pPr>
          </w:p>
        </w:tc>
        <w:tc>
          <w:tcPr>
            <w:tcW w:w="498" w:type="dxa"/>
            <w:tcBorders>
              <w:top w:val="nil"/>
              <w:left w:val="single" w:sz="4" w:space="0" w:color="auto"/>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ТО</w:t>
            </w:r>
          </w:p>
        </w:tc>
        <w:tc>
          <w:tcPr>
            <w:tcW w:w="494" w:type="dxa"/>
            <w:tcBorders>
              <w:top w:val="nil"/>
              <w:left w:val="single" w:sz="4" w:space="0" w:color="auto"/>
              <w:bottom w:val="single" w:sz="4" w:space="0" w:color="auto"/>
              <w:right w:val="single" w:sz="4" w:space="0" w:color="auto"/>
            </w:tcBorders>
            <w:shd w:val="clear" w:color="auto" w:fill="auto"/>
            <w:noWrap/>
            <w:vAlign w:val="center"/>
          </w:tcPr>
          <w:p w:rsidR="000D5FA7" w:rsidRPr="006B0F79" w:rsidRDefault="000D5FA7" w:rsidP="00DA4AD3">
            <w:pPr>
              <w:jc w:val="center"/>
              <w:rPr>
                <w:sz w:val="20"/>
                <w:szCs w:val="20"/>
              </w:rPr>
            </w:pPr>
          </w:p>
        </w:tc>
        <w:tc>
          <w:tcPr>
            <w:tcW w:w="918" w:type="dxa"/>
            <w:tcBorders>
              <w:top w:val="nil"/>
              <w:left w:val="nil"/>
              <w:bottom w:val="single" w:sz="4" w:space="0" w:color="auto"/>
              <w:right w:val="single" w:sz="4" w:space="0" w:color="auto"/>
            </w:tcBorders>
            <w:vAlign w:val="center"/>
          </w:tcPr>
          <w:p w:rsidR="000D5FA7" w:rsidRPr="006B0F79" w:rsidRDefault="000D5FA7" w:rsidP="00DA4AD3">
            <w:pPr>
              <w:jc w:val="center"/>
              <w:rPr>
                <w:sz w:val="20"/>
                <w:szCs w:val="20"/>
              </w:rPr>
            </w:pPr>
            <w:r w:rsidRPr="006B0F79">
              <w:rPr>
                <w:sz w:val="20"/>
                <w:szCs w:val="20"/>
              </w:rPr>
              <w:t>6</w:t>
            </w:r>
          </w:p>
        </w:tc>
      </w:tr>
    </w:tbl>
    <w:p w:rsidR="000D5FA7" w:rsidRPr="006B0F79" w:rsidRDefault="000D5FA7" w:rsidP="00DA4AD3">
      <w:pPr>
        <w:ind w:left="426"/>
        <w:rPr>
          <w:b/>
        </w:rPr>
      </w:pPr>
    </w:p>
    <w:p w:rsidR="000D5FA7" w:rsidRPr="006B0F79" w:rsidRDefault="000D5FA7" w:rsidP="00DA4AD3">
      <w:pPr>
        <w:rPr>
          <w:sz w:val="20"/>
          <w:szCs w:val="20"/>
        </w:rPr>
      </w:pPr>
    </w:p>
    <w:tbl>
      <w:tblPr>
        <w:tblW w:w="14316" w:type="dxa"/>
        <w:tblInd w:w="534" w:type="dxa"/>
        <w:tblLayout w:type="fixed"/>
        <w:tblLook w:val="0000"/>
      </w:tblPr>
      <w:tblGrid>
        <w:gridCol w:w="6095"/>
        <w:gridCol w:w="1134"/>
        <w:gridCol w:w="7087"/>
      </w:tblGrid>
      <w:tr w:rsidR="000D5FA7" w:rsidRPr="006B0F79" w:rsidTr="00554BFC">
        <w:trPr>
          <w:trHeight w:val="650"/>
        </w:trPr>
        <w:tc>
          <w:tcPr>
            <w:tcW w:w="6095" w:type="dxa"/>
          </w:tcPr>
          <w:p w:rsidR="000D5FA7" w:rsidRPr="006B0F79" w:rsidRDefault="000D5FA7" w:rsidP="00DA4AD3">
            <w:pPr>
              <w:pStyle w:val="a6"/>
              <w:ind w:firstLine="317"/>
              <w:rPr>
                <w:b/>
                <w:sz w:val="24"/>
                <w:szCs w:val="24"/>
              </w:rPr>
            </w:pPr>
            <w:r w:rsidRPr="006B0F79">
              <w:rPr>
                <w:b/>
                <w:sz w:val="24"/>
                <w:szCs w:val="24"/>
              </w:rPr>
              <w:t>Заказчик:</w:t>
            </w:r>
          </w:p>
          <w:p w:rsidR="000D5FA7" w:rsidRPr="006B0F79" w:rsidRDefault="000D5FA7" w:rsidP="00DA4AD3">
            <w:pPr>
              <w:pStyle w:val="a6"/>
              <w:ind w:firstLine="317"/>
              <w:rPr>
                <w:b/>
                <w:sz w:val="24"/>
                <w:szCs w:val="24"/>
              </w:rPr>
            </w:pPr>
            <w:r w:rsidRPr="006B0F79">
              <w:rPr>
                <w:b/>
                <w:sz w:val="24"/>
                <w:szCs w:val="24"/>
              </w:rPr>
              <w:t>ТОО «</w:t>
            </w:r>
            <w:proofErr w:type="spellStart"/>
            <w:r w:rsidRPr="006B0F79">
              <w:rPr>
                <w:b/>
                <w:sz w:val="24"/>
                <w:szCs w:val="24"/>
              </w:rPr>
              <w:t>АлматыЭнергоСбыт</w:t>
            </w:r>
            <w:proofErr w:type="spellEnd"/>
            <w:r w:rsidRPr="006B0F79">
              <w:rPr>
                <w:b/>
                <w:sz w:val="24"/>
                <w:szCs w:val="24"/>
              </w:rPr>
              <w:t>»</w:t>
            </w:r>
          </w:p>
          <w:p w:rsidR="000D5FA7" w:rsidRPr="006B0F79" w:rsidRDefault="000D5FA7" w:rsidP="00DA4AD3">
            <w:pPr>
              <w:pStyle w:val="a6"/>
              <w:ind w:firstLine="317"/>
              <w:rPr>
                <w:b/>
                <w:sz w:val="24"/>
                <w:szCs w:val="24"/>
              </w:rPr>
            </w:pPr>
            <w:r w:rsidRPr="006B0F79">
              <w:rPr>
                <w:b/>
                <w:sz w:val="24"/>
                <w:szCs w:val="24"/>
              </w:rPr>
              <w:t xml:space="preserve">Генеральный директор </w:t>
            </w:r>
            <w:r w:rsidRPr="006B0F79">
              <w:rPr>
                <w:b/>
                <w:sz w:val="24"/>
                <w:szCs w:val="24"/>
              </w:rPr>
              <w:tab/>
            </w:r>
          </w:p>
          <w:p w:rsidR="000D5FA7" w:rsidRPr="006B0F79" w:rsidRDefault="000D5FA7" w:rsidP="00DA4AD3">
            <w:pPr>
              <w:pStyle w:val="a6"/>
              <w:ind w:firstLine="317"/>
              <w:rPr>
                <w:b/>
                <w:sz w:val="24"/>
                <w:szCs w:val="24"/>
              </w:rPr>
            </w:pPr>
          </w:p>
          <w:p w:rsidR="000D5FA7" w:rsidRPr="006B0F79" w:rsidRDefault="000D5FA7" w:rsidP="00DA4AD3">
            <w:pPr>
              <w:pStyle w:val="a6"/>
              <w:ind w:firstLine="317"/>
              <w:rPr>
                <w:b/>
                <w:bCs/>
                <w:sz w:val="24"/>
                <w:szCs w:val="24"/>
              </w:rPr>
            </w:pPr>
            <w:r w:rsidRPr="006B0F79">
              <w:rPr>
                <w:b/>
                <w:sz w:val="24"/>
                <w:szCs w:val="24"/>
              </w:rPr>
              <w:t>_______________________</w:t>
            </w:r>
            <w:r w:rsidRPr="006B0F79">
              <w:rPr>
                <w:b/>
                <w:bCs/>
                <w:sz w:val="24"/>
                <w:szCs w:val="24"/>
              </w:rPr>
              <w:t xml:space="preserve"> М.Г.Гамбургер</w:t>
            </w:r>
          </w:p>
          <w:p w:rsidR="000D5FA7" w:rsidRPr="006B0F79" w:rsidRDefault="000D5FA7" w:rsidP="00DA4AD3">
            <w:pPr>
              <w:pStyle w:val="a6"/>
              <w:ind w:firstLine="1876"/>
              <w:rPr>
                <w:sz w:val="24"/>
                <w:szCs w:val="24"/>
              </w:rPr>
            </w:pPr>
            <w:r w:rsidRPr="006B0F79">
              <w:rPr>
                <w:bCs/>
                <w:sz w:val="24"/>
                <w:szCs w:val="24"/>
              </w:rPr>
              <w:t xml:space="preserve">м.п. </w:t>
            </w:r>
          </w:p>
        </w:tc>
        <w:tc>
          <w:tcPr>
            <w:tcW w:w="1134" w:type="dxa"/>
          </w:tcPr>
          <w:p w:rsidR="000D5FA7" w:rsidRPr="006B0F79" w:rsidRDefault="000D5FA7" w:rsidP="00DA4AD3">
            <w:pPr>
              <w:pStyle w:val="a6"/>
              <w:rPr>
                <w:b/>
                <w:sz w:val="24"/>
                <w:szCs w:val="24"/>
              </w:rPr>
            </w:pPr>
          </w:p>
        </w:tc>
        <w:tc>
          <w:tcPr>
            <w:tcW w:w="7087" w:type="dxa"/>
          </w:tcPr>
          <w:p w:rsidR="000D5FA7" w:rsidRPr="006B0F79" w:rsidRDefault="000D5FA7" w:rsidP="00DA4AD3">
            <w:pPr>
              <w:pStyle w:val="a6"/>
              <w:tabs>
                <w:tab w:val="left" w:pos="1965"/>
              </w:tabs>
              <w:rPr>
                <w:b/>
                <w:sz w:val="24"/>
                <w:szCs w:val="24"/>
              </w:rPr>
            </w:pPr>
            <w:r w:rsidRPr="006B0F79">
              <w:rPr>
                <w:b/>
                <w:sz w:val="24"/>
                <w:szCs w:val="24"/>
              </w:rPr>
              <w:t>Подрядчик:</w:t>
            </w:r>
            <w:r w:rsidRPr="006B0F79">
              <w:rPr>
                <w:b/>
                <w:sz w:val="24"/>
                <w:szCs w:val="24"/>
              </w:rPr>
              <w:tab/>
            </w:r>
          </w:p>
          <w:p w:rsidR="000D5FA7" w:rsidRPr="006B0F79" w:rsidRDefault="000D5FA7" w:rsidP="00DA4AD3">
            <w:pPr>
              <w:pStyle w:val="a6"/>
              <w:tabs>
                <w:tab w:val="left" w:pos="1965"/>
              </w:tabs>
              <w:rPr>
                <w:b/>
                <w:sz w:val="24"/>
                <w:szCs w:val="24"/>
              </w:rPr>
            </w:pPr>
          </w:p>
          <w:p w:rsidR="000D5FA7" w:rsidRPr="006B0F79" w:rsidRDefault="000D5FA7" w:rsidP="00DA4AD3">
            <w:pPr>
              <w:pStyle w:val="a6"/>
              <w:tabs>
                <w:tab w:val="left" w:pos="1965"/>
              </w:tabs>
              <w:rPr>
                <w:b/>
                <w:sz w:val="24"/>
                <w:szCs w:val="24"/>
              </w:rPr>
            </w:pPr>
          </w:p>
          <w:p w:rsidR="000D5FA7" w:rsidRPr="006B0F79" w:rsidRDefault="000D5FA7" w:rsidP="00DA4AD3">
            <w:pPr>
              <w:pStyle w:val="a6"/>
              <w:tabs>
                <w:tab w:val="left" w:pos="1965"/>
              </w:tabs>
              <w:rPr>
                <w:b/>
                <w:sz w:val="24"/>
                <w:szCs w:val="24"/>
              </w:rPr>
            </w:pPr>
          </w:p>
          <w:p w:rsidR="000D5FA7" w:rsidRPr="006B0F79" w:rsidRDefault="000D5FA7" w:rsidP="00DA4AD3">
            <w:pPr>
              <w:pStyle w:val="a6"/>
              <w:tabs>
                <w:tab w:val="left" w:pos="1965"/>
              </w:tabs>
              <w:rPr>
                <w:b/>
                <w:sz w:val="24"/>
                <w:szCs w:val="24"/>
              </w:rPr>
            </w:pPr>
            <w:r w:rsidRPr="006B0F79">
              <w:rPr>
                <w:b/>
                <w:sz w:val="24"/>
                <w:szCs w:val="24"/>
              </w:rPr>
              <w:t>_____________________</w:t>
            </w:r>
          </w:p>
          <w:p w:rsidR="000D5FA7" w:rsidRPr="006B0F79" w:rsidRDefault="000D5FA7" w:rsidP="00DA4AD3">
            <w:pPr>
              <w:pStyle w:val="a6"/>
              <w:tabs>
                <w:tab w:val="left" w:pos="1965"/>
              </w:tabs>
              <w:ind w:firstLine="1168"/>
              <w:rPr>
                <w:b/>
                <w:sz w:val="24"/>
                <w:szCs w:val="24"/>
              </w:rPr>
            </w:pPr>
            <w:r w:rsidRPr="006B0F79">
              <w:rPr>
                <w:sz w:val="24"/>
                <w:szCs w:val="24"/>
              </w:rPr>
              <w:t>м.п.</w:t>
            </w:r>
          </w:p>
        </w:tc>
      </w:tr>
    </w:tbl>
    <w:p w:rsidR="000D5FA7" w:rsidRPr="006B0F79" w:rsidRDefault="000D5FA7" w:rsidP="00DA4AD3">
      <w:pPr>
        <w:rPr>
          <w:b/>
        </w:rPr>
      </w:pPr>
    </w:p>
    <w:p w:rsidR="000D5FA7" w:rsidRPr="006B0F79" w:rsidRDefault="000D5FA7" w:rsidP="00DA4AD3">
      <w:pPr>
        <w:pStyle w:val="a6"/>
        <w:ind w:left="11199"/>
        <w:rPr>
          <w:b/>
          <w:sz w:val="24"/>
          <w:szCs w:val="24"/>
        </w:rPr>
      </w:pPr>
    </w:p>
    <w:p w:rsidR="000D5FA7" w:rsidRPr="006B0F79" w:rsidRDefault="000D5FA7" w:rsidP="00DA4AD3">
      <w:pPr>
        <w:pStyle w:val="a6"/>
        <w:ind w:left="11199"/>
        <w:rPr>
          <w:b/>
          <w:sz w:val="24"/>
          <w:szCs w:val="24"/>
        </w:rPr>
      </w:pPr>
    </w:p>
    <w:p w:rsidR="000D5FA7" w:rsidRPr="006B0F79" w:rsidRDefault="000D5FA7" w:rsidP="00DA4AD3">
      <w:pPr>
        <w:pStyle w:val="a6"/>
        <w:rPr>
          <w:b/>
          <w:sz w:val="24"/>
          <w:szCs w:val="24"/>
        </w:rPr>
      </w:pPr>
    </w:p>
    <w:p w:rsidR="000D5FA7" w:rsidRPr="006B0F79" w:rsidRDefault="000D5FA7" w:rsidP="00DA4AD3">
      <w:pPr>
        <w:pStyle w:val="a6"/>
        <w:rPr>
          <w:b/>
          <w:sz w:val="24"/>
          <w:szCs w:val="24"/>
        </w:rPr>
      </w:pPr>
    </w:p>
    <w:p w:rsidR="000D5FA7" w:rsidRPr="006B0F79" w:rsidRDefault="000D5FA7" w:rsidP="00DA4AD3">
      <w:pPr>
        <w:pStyle w:val="a6"/>
        <w:rPr>
          <w:b/>
          <w:sz w:val="24"/>
          <w:szCs w:val="24"/>
        </w:rPr>
      </w:pPr>
    </w:p>
    <w:p w:rsidR="000D5FA7" w:rsidRPr="006B0F79" w:rsidRDefault="000D5FA7" w:rsidP="00DA4AD3">
      <w:pPr>
        <w:pStyle w:val="a6"/>
        <w:ind w:left="10800" w:firstLine="399"/>
        <w:rPr>
          <w:b/>
          <w:sz w:val="24"/>
          <w:szCs w:val="24"/>
        </w:rPr>
      </w:pPr>
      <w:r w:rsidRPr="006B0F79">
        <w:rPr>
          <w:b/>
          <w:sz w:val="24"/>
          <w:szCs w:val="24"/>
        </w:rPr>
        <w:t xml:space="preserve">Приложение 4 </w:t>
      </w:r>
    </w:p>
    <w:p w:rsidR="000D5FA7" w:rsidRPr="006B0F79" w:rsidRDefault="000D5FA7" w:rsidP="00DA4AD3">
      <w:pPr>
        <w:pStyle w:val="a6"/>
        <w:ind w:left="11199"/>
        <w:rPr>
          <w:b/>
          <w:sz w:val="24"/>
          <w:szCs w:val="24"/>
        </w:rPr>
      </w:pPr>
      <w:r w:rsidRPr="006B0F79">
        <w:rPr>
          <w:b/>
          <w:sz w:val="24"/>
          <w:szCs w:val="24"/>
        </w:rPr>
        <w:t xml:space="preserve">к  Договору № _________  </w:t>
      </w:r>
    </w:p>
    <w:p w:rsidR="000D5FA7" w:rsidRPr="006B0F79" w:rsidRDefault="000D5FA7" w:rsidP="00DA4AD3">
      <w:pPr>
        <w:pStyle w:val="a6"/>
        <w:ind w:left="11199"/>
        <w:rPr>
          <w:b/>
          <w:sz w:val="24"/>
          <w:szCs w:val="24"/>
        </w:rPr>
      </w:pPr>
      <w:r w:rsidRPr="006B0F79">
        <w:rPr>
          <w:b/>
          <w:sz w:val="24"/>
          <w:szCs w:val="24"/>
        </w:rPr>
        <w:t>от  «___» _________  20__ года</w:t>
      </w:r>
    </w:p>
    <w:p w:rsidR="000D5FA7" w:rsidRPr="006B0F79" w:rsidRDefault="000D5FA7" w:rsidP="00DA4AD3">
      <w:pPr>
        <w:pStyle w:val="a6"/>
        <w:ind w:left="10800"/>
        <w:rPr>
          <w:b/>
          <w:sz w:val="24"/>
          <w:szCs w:val="24"/>
        </w:rPr>
      </w:pPr>
    </w:p>
    <w:p w:rsidR="000D5FA7" w:rsidRPr="006B0F79" w:rsidRDefault="000D5FA7" w:rsidP="00DA4AD3">
      <w:pPr>
        <w:autoSpaceDE w:val="0"/>
        <w:autoSpaceDN w:val="0"/>
        <w:adjustRightInd w:val="0"/>
        <w:ind w:firstLine="709"/>
        <w:jc w:val="both"/>
        <w:rPr>
          <w:b/>
          <w:bCs/>
        </w:rPr>
      </w:pPr>
    </w:p>
    <w:p w:rsidR="000D5FA7" w:rsidRPr="006B0F79" w:rsidRDefault="000D5FA7" w:rsidP="00DA4AD3">
      <w:pPr>
        <w:autoSpaceDE w:val="0"/>
        <w:autoSpaceDN w:val="0"/>
        <w:adjustRightInd w:val="0"/>
        <w:ind w:firstLine="709"/>
        <w:jc w:val="center"/>
        <w:rPr>
          <w:b/>
          <w:bCs/>
        </w:rPr>
      </w:pPr>
      <w:r w:rsidRPr="006B0F79">
        <w:rPr>
          <w:b/>
          <w:bCs/>
        </w:rPr>
        <w:t>Форма</w:t>
      </w:r>
    </w:p>
    <w:p w:rsidR="000D5FA7" w:rsidRPr="006B0F79" w:rsidRDefault="000D5FA7" w:rsidP="00DA4AD3">
      <w:pPr>
        <w:autoSpaceDE w:val="0"/>
        <w:autoSpaceDN w:val="0"/>
        <w:adjustRightInd w:val="0"/>
        <w:ind w:firstLine="709"/>
        <w:jc w:val="center"/>
        <w:rPr>
          <w:b/>
        </w:rPr>
      </w:pPr>
      <w:r w:rsidRPr="006B0F79">
        <w:rPr>
          <w:b/>
          <w:bCs/>
        </w:rPr>
        <w:t xml:space="preserve">Контрольный лист выполнения работ </w:t>
      </w:r>
      <w:r w:rsidRPr="006B0F79">
        <w:rPr>
          <w:b/>
        </w:rPr>
        <w:t>по техническому обслуживанию мини АТС и замене запасных частей</w:t>
      </w:r>
    </w:p>
    <w:p w:rsidR="000D5FA7" w:rsidRPr="006B0F79" w:rsidRDefault="000D5FA7" w:rsidP="00DA4AD3">
      <w:pPr>
        <w:autoSpaceDE w:val="0"/>
        <w:autoSpaceDN w:val="0"/>
        <w:adjustRightInd w:val="0"/>
        <w:ind w:firstLine="709"/>
        <w:jc w:val="both"/>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992"/>
        <w:gridCol w:w="1701"/>
        <w:gridCol w:w="1701"/>
        <w:gridCol w:w="1701"/>
        <w:gridCol w:w="1985"/>
        <w:gridCol w:w="2126"/>
        <w:gridCol w:w="1701"/>
        <w:gridCol w:w="1701"/>
        <w:gridCol w:w="1417"/>
      </w:tblGrid>
      <w:tr w:rsidR="000D5FA7" w:rsidRPr="006B0F79" w:rsidTr="00554BFC">
        <w:trPr>
          <w:trHeight w:val="1036"/>
        </w:trPr>
        <w:tc>
          <w:tcPr>
            <w:tcW w:w="426" w:type="dxa"/>
            <w:shd w:val="clear" w:color="auto" w:fill="auto"/>
            <w:noWrap/>
            <w:vAlign w:val="center"/>
          </w:tcPr>
          <w:p w:rsidR="000D5FA7" w:rsidRPr="006B0F79" w:rsidRDefault="000D5FA7" w:rsidP="00DA4AD3">
            <w:pPr>
              <w:ind w:left="-108" w:right="-108"/>
              <w:jc w:val="center"/>
              <w:rPr>
                <w:b/>
                <w:bCs/>
              </w:rPr>
            </w:pPr>
            <w:r w:rsidRPr="006B0F79">
              <w:rPr>
                <w:b/>
                <w:bCs/>
              </w:rPr>
              <w:lastRenderedPageBreak/>
              <w:t xml:space="preserve">№ </w:t>
            </w:r>
            <w:proofErr w:type="spellStart"/>
            <w:r w:rsidRPr="006B0F79">
              <w:rPr>
                <w:b/>
                <w:bCs/>
              </w:rPr>
              <w:t>п</w:t>
            </w:r>
            <w:proofErr w:type="spellEnd"/>
            <w:r w:rsidRPr="006B0F79">
              <w:rPr>
                <w:b/>
                <w:bCs/>
              </w:rPr>
              <w:t>/</w:t>
            </w:r>
            <w:proofErr w:type="spellStart"/>
            <w:r w:rsidRPr="006B0F79">
              <w:rPr>
                <w:b/>
                <w:bCs/>
              </w:rPr>
              <w:t>п</w:t>
            </w:r>
            <w:proofErr w:type="spellEnd"/>
          </w:p>
        </w:tc>
        <w:tc>
          <w:tcPr>
            <w:tcW w:w="992" w:type="dxa"/>
            <w:shd w:val="clear" w:color="auto" w:fill="auto"/>
            <w:noWrap/>
            <w:vAlign w:val="center"/>
          </w:tcPr>
          <w:p w:rsidR="000D5FA7" w:rsidRPr="006B0F79" w:rsidRDefault="000D5FA7" w:rsidP="00DA4AD3">
            <w:pPr>
              <w:jc w:val="center"/>
              <w:rPr>
                <w:b/>
                <w:bCs/>
              </w:rPr>
            </w:pPr>
            <w:r w:rsidRPr="006B0F79">
              <w:rPr>
                <w:b/>
                <w:bCs/>
              </w:rPr>
              <w:t>Дата</w:t>
            </w:r>
          </w:p>
        </w:tc>
        <w:tc>
          <w:tcPr>
            <w:tcW w:w="1701" w:type="dxa"/>
            <w:shd w:val="clear" w:color="auto" w:fill="auto"/>
            <w:noWrap/>
            <w:vAlign w:val="center"/>
          </w:tcPr>
          <w:p w:rsidR="000D5FA7" w:rsidRPr="006B0F79" w:rsidRDefault="000D5FA7" w:rsidP="00DA4AD3">
            <w:pPr>
              <w:ind w:right="-159" w:hanging="150"/>
              <w:jc w:val="center"/>
              <w:rPr>
                <w:b/>
                <w:bCs/>
              </w:rPr>
            </w:pPr>
            <w:r w:rsidRPr="006B0F79">
              <w:rPr>
                <w:b/>
                <w:bCs/>
              </w:rPr>
              <w:t>Подразделение</w:t>
            </w:r>
          </w:p>
        </w:tc>
        <w:tc>
          <w:tcPr>
            <w:tcW w:w="1701" w:type="dxa"/>
            <w:shd w:val="clear" w:color="auto" w:fill="auto"/>
            <w:noWrap/>
            <w:vAlign w:val="center"/>
          </w:tcPr>
          <w:p w:rsidR="000D5FA7" w:rsidRPr="006B0F79" w:rsidRDefault="000D5FA7" w:rsidP="00DA4AD3">
            <w:pPr>
              <w:ind w:right="-108"/>
              <w:jc w:val="center"/>
              <w:rPr>
                <w:b/>
                <w:bCs/>
              </w:rPr>
            </w:pPr>
            <w:r w:rsidRPr="006B0F79">
              <w:rPr>
                <w:b/>
                <w:bCs/>
              </w:rPr>
              <w:t>Тип оборудования</w:t>
            </w:r>
          </w:p>
        </w:tc>
        <w:tc>
          <w:tcPr>
            <w:tcW w:w="1701" w:type="dxa"/>
            <w:shd w:val="clear" w:color="auto" w:fill="auto"/>
            <w:vAlign w:val="center"/>
          </w:tcPr>
          <w:p w:rsidR="000D5FA7" w:rsidRPr="006B0F79" w:rsidRDefault="000D5FA7" w:rsidP="00DA4AD3">
            <w:pPr>
              <w:ind w:left="-150" w:right="-50"/>
              <w:jc w:val="center"/>
              <w:rPr>
                <w:b/>
                <w:bCs/>
              </w:rPr>
            </w:pPr>
            <w:r w:rsidRPr="006B0F79">
              <w:rPr>
                <w:b/>
                <w:bCs/>
              </w:rPr>
              <w:t>Тип    обслуживания</w:t>
            </w:r>
          </w:p>
        </w:tc>
        <w:tc>
          <w:tcPr>
            <w:tcW w:w="1985" w:type="dxa"/>
            <w:vAlign w:val="center"/>
          </w:tcPr>
          <w:p w:rsidR="000D5FA7" w:rsidRPr="006B0F79" w:rsidRDefault="000D5FA7" w:rsidP="00DA4AD3">
            <w:pPr>
              <w:ind w:left="-124" w:right="-108" w:hanging="24"/>
              <w:jc w:val="center"/>
              <w:rPr>
                <w:b/>
                <w:bCs/>
              </w:rPr>
            </w:pPr>
            <w:r w:rsidRPr="006B0F79">
              <w:rPr>
                <w:b/>
                <w:bCs/>
              </w:rPr>
              <w:t>Использованные материалы/ запасные части</w:t>
            </w:r>
          </w:p>
        </w:tc>
        <w:tc>
          <w:tcPr>
            <w:tcW w:w="2126" w:type="dxa"/>
            <w:shd w:val="clear" w:color="auto" w:fill="auto"/>
            <w:vAlign w:val="center"/>
          </w:tcPr>
          <w:p w:rsidR="000D5FA7" w:rsidRPr="006B0F79" w:rsidRDefault="000D5FA7" w:rsidP="00DA4AD3">
            <w:pPr>
              <w:ind w:left="-121" w:right="-27"/>
              <w:jc w:val="center"/>
              <w:rPr>
                <w:b/>
                <w:bCs/>
              </w:rPr>
            </w:pPr>
            <w:r w:rsidRPr="006B0F79">
              <w:rPr>
                <w:b/>
                <w:bCs/>
              </w:rPr>
              <w:t>Претензии к качеству ТО и установленным запасным частям</w:t>
            </w:r>
          </w:p>
        </w:tc>
        <w:tc>
          <w:tcPr>
            <w:tcW w:w="1701" w:type="dxa"/>
            <w:vAlign w:val="center"/>
          </w:tcPr>
          <w:p w:rsidR="000D5FA7" w:rsidRPr="006B0F79" w:rsidRDefault="000D5FA7" w:rsidP="00DA4AD3">
            <w:pPr>
              <w:ind w:left="-47" w:right="-131"/>
              <w:jc w:val="center"/>
              <w:rPr>
                <w:b/>
                <w:bCs/>
              </w:rPr>
            </w:pPr>
            <w:r w:rsidRPr="006B0F79">
              <w:rPr>
                <w:b/>
                <w:bCs/>
              </w:rPr>
              <w:t>Фамилия, инициалы проверяющего от Заказчика</w:t>
            </w:r>
          </w:p>
        </w:tc>
        <w:tc>
          <w:tcPr>
            <w:tcW w:w="1701" w:type="dxa"/>
            <w:shd w:val="clear" w:color="auto" w:fill="auto"/>
            <w:vAlign w:val="center"/>
          </w:tcPr>
          <w:p w:rsidR="000D5FA7" w:rsidRPr="006B0F79" w:rsidRDefault="000D5FA7" w:rsidP="00DA4AD3">
            <w:pPr>
              <w:ind w:left="-85" w:right="-70"/>
              <w:jc w:val="center"/>
              <w:rPr>
                <w:b/>
                <w:bCs/>
              </w:rPr>
            </w:pPr>
            <w:r w:rsidRPr="006B0F79">
              <w:rPr>
                <w:b/>
                <w:bCs/>
              </w:rPr>
              <w:t>Подпись проверяющего</w:t>
            </w:r>
          </w:p>
        </w:tc>
        <w:tc>
          <w:tcPr>
            <w:tcW w:w="1417" w:type="dxa"/>
            <w:shd w:val="clear" w:color="auto" w:fill="auto"/>
            <w:vAlign w:val="center"/>
          </w:tcPr>
          <w:p w:rsidR="000D5FA7" w:rsidRPr="006B0F79" w:rsidRDefault="000D5FA7" w:rsidP="00DA4AD3">
            <w:pPr>
              <w:ind w:left="-108" w:right="-139"/>
              <w:jc w:val="center"/>
              <w:rPr>
                <w:b/>
                <w:bCs/>
              </w:rPr>
            </w:pPr>
            <w:r w:rsidRPr="006B0F79">
              <w:rPr>
                <w:b/>
                <w:bCs/>
              </w:rPr>
              <w:t>Подпись исполнителя</w:t>
            </w:r>
          </w:p>
        </w:tc>
      </w:tr>
      <w:tr w:rsidR="000D5FA7" w:rsidRPr="006B0F79" w:rsidTr="00554BFC">
        <w:trPr>
          <w:trHeight w:val="450"/>
        </w:trPr>
        <w:tc>
          <w:tcPr>
            <w:tcW w:w="426" w:type="dxa"/>
            <w:shd w:val="clear" w:color="auto" w:fill="auto"/>
            <w:noWrap/>
            <w:vAlign w:val="center"/>
          </w:tcPr>
          <w:p w:rsidR="000D5FA7" w:rsidRPr="006B0F79" w:rsidRDefault="000D5FA7" w:rsidP="00DA4AD3">
            <w:pPr>
              <w:pStyle w:val="ad"/>
              <w:widowControl/>
              <w:numPr>
                <w:ilvl w:val="0"/>
                <w:numId w:val="5"/>
              </w:numPr>
              <w:adjustRightInd/>
              <w:spacing w:line="240" w:lineRule="auto"/>
              <w:ind w:left="-93" w:right="-108" w:firstLine="142"/>
              <w:contextualSpacing/>
              <w:rPr>
                <w:sz w:val="24"/>
                <w:szCs w:val="24"/>
              </w:rPr>
            </w:pPr>
          </w:p>
        </w:tc>
        <w:tc>
          <w:tcPr>
            <w:tcW w:w="992"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pPr>
              <w:jc w:val="center"/>
            </w:pPr>
            <w:r w:rsidRPr="006B0F79">
              <w:t> </w:t>
            </w:r>
          </w:p>
        </w:tc>
        <w:tc>
          <w:tcPr>
            <w:tcW w:w="1701" w:type="dxa"/>
            <w:shd w:val="clear" w:color="auto" w:fill="auto"/>
            <w:noWrap/>
            <w:vAlign w:val="bottom"/>
          </w:tcPr>
          <w:p w:rsidR="000D5FA7" w:rsidRPr="006B0F79" w:rsidRDefault="000D5FA7" w:rsidP="00DA4AD3">
            <w:r w:rsidRPr="006B0F79">
              <w:t> </w:t>
            </w:r>
          </w:p>
        </w:tc>
        <w:tc>
          <w:tcPr>
            <w:tcW w:w="1985" w:type="dxa"/>
          </w:tcPr>
          <w:p w:rsidR="000D5FA7" w:rsidRPr="006B0F79" w:rsidRDefault="000D5FA7" w:rsidP="00DA4AD3"/>
        </w:tc>
        <w:tc>
          <w:tcPr>
            <w:tcW w:w="2126" w:type="dxa"/>
            <w:shd w:val="clear" w:color="auto" w:fill="auto"/>
            <w:noWrap/>
            <w:vAlign w:val="bottom"/>
          </w:tcPr>
          <w:p w:rsidR="000D5FA7" w:rsidRPr="006B0F79" w:rsidRDefault="000D5FA7" w:rsidP="00DA4AD3">
            <w:r w:rsidRPr="006B0F79">
              <w:t> </w:t>
            </w:r>
          </w:p>
        </w:tc>
        <w:tc>
          <w:tcPr>
            <w:tcW w:w="1701" w:type="dxa"/>
          </w:tcPr>
          <w:p w:rsidR="000D5FA7" w:rsidRPr="006B0F79" w:rsidRDefault="000D5FA7" w:rsidP="00DA4AD3"/>
        </w:tc>
        <w:tc>
          <w:tcPr>
            <w:tcW w:w="1701" w:type="dxa"/>
            <w:shd w:val="clear" w:color="auto" w:fill="auto"/>
            <w:noWrap/>
            <w:vAlign w:val="bottom"/>
          </w:tcPr>
          <w:p w:rsidR="000D5FA7" w:rsidRPr="006B0F79" w:rsidRDefault="000D5FA7" w:rsidP="00DA4AD3">
            <w:r w:rsidRPr="006B0F79">
              <w:t> </w:t>
            </w:r>
          </w:p>
        </w:tc>
        <w:tc>
          <w:tcPr>
            <w:tcW w:w="1417" w:type="dxa"/>
            <w:shd w:val="clear" w:color="auto" w:fill="auto"/>
            <w:noWrap/>
            <w:vAlign w:val="bottom"/>
          </w:tcPr>
          <w:p w:rsidR="000D5FA7" w:rsidRPr="006B0F79" w:rsidRDefault="000D5FA7" w:rsidP="00DA4AD3">
            <w:r w:rsidRPr="006B0F79">
              <w:t> </w:t>
            </w:r>
          </w:p>
        </w:tc>
      </w:tr>
      <w:tr w:rsidR="000D5FA7" w:rsidRPr="006B0F79" w:rsidTr="00554BFC">
        <w:trPr>
          <w:trHeight w:val="450"/>
        </w:trPr>
        <w:tc>
          <w:tcPr>
            <w:tcW w:w="426" w:type="dxa"/>
            <w:shd w:val="clear" w:color="auto" w:fill="auto"/>
            <w:noWrap/>
            <w:vAlign w:val="center"/>
          </w:tcPr>
          <w:p w:rsidR="000D5FA7" w:rsidRPr="006B0F79" w:rsidRDefault="000D5FA7" w:rsidP="00DA4AD3">
            <w:pPr>
              <w:pStyle w:val="ad"/>
              <w:widowControl/>
              <w:numPr>
                <w:ilvl w:val="0"/>
                <w:numId w:val="5"/>
              </w:numPr>
              <w:adjustRightInd/>
              <w:spacing w:line="240" w:lineRule="auto"/>
              <w:ind w:left="-93" w:right="-108" w:firstLine="142"/>
              <w:contextualSpacing/>
              <w:rPr>
                <w:sz w:val="24"/>
                <w:szCs w:val="24"/>
              </w:rPr>
            </w:pPr>
          </w:p>
        </w:tc>
        <w:tc>
          <w:tcPr>
            <w:tcW w:w="992"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985" w:type="dxa"/>
          </w:tcPr>
          <w:p w:rsidR="000D5FA7" w:rsidRPr="006B0F79" w:rsidRDefault="000D5FA7" w:rsidP="00DA4AD3"/>
        </w:tc>
        <w:tc>
          <w:tcPr>
            <w:tcW w:w="2126" w:type="dxa"/>
            <w:shd w:val="clear" w:color="auto" w:fill="auto"/>
            <w:noWrap/>
            <w:vAlign w:val="bottom"/>
          </w:tcPr>
          <w:p w:rsidR="000D5FA7" w:rsidRPr="006B0F79" w:rsidRDefault="000D5FA7" w:rsidP="00DA4AD3">
            <w:r w:rsidRPr="006B0F79">
              <w:t> </w:t>
            </w:r>
          </w:p>
        </w:tc>
        <w:tc>
          <w:tcPr>
            <w:tcW w:w="1701" w:type="dxa"/>
          </w:tcPr>
          <w:p w:rsidR="000D5FA7" w:rsidRPr="006B0F79" w:rsidRDefault="000D5FA7" w:rsidP="00DA4AD3"/>
        </w:tc>
        <w:tc>
          <w:tcPr>
            <w:tcW w:w="1701" w:type="dxa"/>
            <w:shd w:val="clear" w:color="auto" w:fill="auto"/>
            <w:noWrap/>
            <w:vAlign w:val="bottom"/>
          </w:tcPr>
          <w:p w:rsidR="000D5FA7" w:rsidRPr="006B0F79" w:rsidRDefault="000D5FA7" w:rsidP="00DA4AD3">
            <w:r w:rsidRPr="006B0F79">
              <w:t> </w:t>
            </w:r>
          </w:p>
        </w:tc>
        <w:tc>
          <w:tcPr>
            <w:tcW w:w="1417" w:type="dxa"/>
            <w:shd w:val="clear" w:color="auto" w:fill="auto"/>
            <w:noWrap/>
            <w:vAlign w:val="bottom"/>
          </w:tcPr>
          <w:p w:rsidR="000D5FA7" w:rsidRPr="006B0F79" w:rsidRDefault="000D5FA7" w:rsidP="00DA4AD3">
            <w:r w:rsidRPr="006B0F79">
              <w:t> </w:t>
            </w:r>
          </w:p>
        </w:tc>
      </w:tr>
      <w:tr w:rsidR="000D5FA7" w:rsidRPr="006B0F79" w:rsidTr="00554BFC">
        <w:trPr>
          <w:trHeight w:val="450"/>
        </w:trPr>
        <w:tc>
          <w:tcPr>
            <w:tcW w:w="426" w:type="dxa"/>
            <w:shd w:val="clear" w:color="auto" w:fill="auto"/>
            <w:noWrap/>
            <w:vAlign w:val="center"/>
          </w:tcPr>
          <w:p w:rsidR="000D5FA7" w:rsidRPr="006B0F79" w:rsidRDefault="000D5FA7" w:rsidP="00DA4AD3">
            <w:pPr>
              <w:pStyle w:val="ad"/>
              <w:widowControl/>
              <w:numPr>
                <w:ilvl w:val="0"/>
                <w:numId w:val="5"/>
              </w:numPr>
              <w:adjustRightInd/>
              <w:spacing w:line="240" w:lineRule="auto"/>
              <w:ind w:left="-93" w:right="-108" w:firstLine="142"/>
              <w:contextualSpacing/>
              <w:rPr>
                <w:sz w:val="24"/>
                <w:szCs w:val="24"/>
              </w:rPr>
            </w:pPr>
          </w:p>
        </w:tc>
        <w:tc>
          <w:tcPr>
            <w:tcW w:w="992"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701" w:type="dxa"/>
            <w:shd w:val="clear" w:color="auto" w:fill="auto"/>
            <w:noWrap/>
            <w:vAlign w:val="bottom"/>
          </w:tcPr>
          <w:p w:rsidR="000D5FA7" w:rsidRPr="006B0F79" w:rsidRDefault="000D5FA7" w:rsidP="00DA4AD3">
            <w:r w:rsidRPr="006B0F79">
              <w:t> </w:t>
            </w:r>
          </w:p>
        </w:tc>
        <w:tc>
          <w:tcPr>
            <w:tcW w:w="1985" w:type="dxa"/>
          </w:tcPr>
          <w:p w:rsidR="000D5FA7" w:rsidRPr="006B0F79" w:rsidRDefault="000D5FA7" w:rsidP="00DA4AD3"/>
        </w:tc>
        <w:tc>
          <w:tcPr>
            <w:tcW w:w="2126" w:type="dxa"/>
            <w:shd w:val="clear" w:color="auto" w:fill="auto"/>
            <w:noWrap/>
            <w:vAlign w:val="bottom"/>
          </w:tcPr>
          <w:p w:rsidR="000D5FA7" w:rsidRPr="006B0F79" w:rsidRDefault="000D5FA7" w:rsidP="00DA4AD3">
            <w:r w:rsidRPr="006B0F79">
              <w:t> </w:t>
            </w:r>
          </w:p>
        </w:tc>
        <w:tc>
          <w:tcPr>
            <w:tcW w:w="1701" w:type="dxa"/>
          </w:tcPr>
          <w:p w:rsidR="000D5FA7" w:rsidRPr="006B0F79" w:rsidRDefault="000D5FA7" w:rsidP="00DA4AD3"/>
        </w:tc>
        <w:tc>
          <w:tcPr>
            <w:tcW w:w="1701" w:type="dxa"/>
            <w:shd w:val="clear" w:color="auto" w:fill="auto"/>
            <w:noWrap/>
            <w:vAlign w:val="bottom"/>
          </w:tcPr>
          <w:p w:rsidR="000D5FA7" w:rsidRPr="006B0F79" w:rsidRDefault="000D5FA7" w:rsidP="00DA4AD3">
            <w:r w:rsidRPr="006B0F79">
              <w:t> </w:t>
            </w:r>
          </w:p>
        </w:tc>
        <w:tc>
          <w:tcPr>
            <w:tcW w:w="1417" w:type="dxa"/>
            <w:shd w:val="clear" w:color="auto" w:fill="auto"/>
            <w:noWrap/>
            <w:vAlign w:val="bottom"/>
          </w:tcPr>
          <w:p w:rsidR="000D5FA7" w:rsidRPr="006B0F79" w:rsidRDefault="000D5FA7" w:rsidP="00DA4AD3">
            <w:r w:rsidRPr="006B0F79">
              <w:t> </w:t>
            </w:r>
          </w:p>
        </w:tc>
      </w:tr>
    </w:tbl>
    <w:p w:rsidR="000D5FA7" w:rsidRPr="006B0F79" w:rsidRDefault="000D5FA7" w:rsidP="00DA4AD3">
      <w:pPr>
        <w:pStyle w:val="a6"/>
        <w:rPr>
          <w:b/>
          <w:bCs/>
        </w:rPr>
      </w:pPr>
    </w:p>
    <w:p w:rsidR="000D5FA7" w:rsidRPr="006B0F79" w:rsidRDefault="000D5FA7" w:rsidP="00DA4AD3">
      <w:pPr>
        <w:ind w:left="2124" w:hanging="1779"/>
      </w:pPr>
    </w:p>
    <w:tbl>
      <w:tblPr>
        <w:tblW w:w="13466" w:type="dxa"/>
        <w:tblInd w:w="392" w:type="dxa"/>
        <w:tblLayout w:type="fixed"/>
        <w:tblLook w:val="0000"/>
      </w:tblPr>
      <w:tblGrid>
        <w:gridCol w:w="5141"/>
        <w:gridCol w:w="2513"/>
        <w:gridCol w:w="5812"/>
      </w:tblGrid>
      <w:tr w:rsidR="000D5FA7" w:rsidRPr="006B0F79" w:rsidTr="00554BFC">
        <w:trPr>
          <w:trHeight w:val="650"/>
        </w:trPr>
        <w:tc>
          <w:tcPr>
            <w:tcW w:w="5141" w:type="dxa"/>
          </w:tcPr>
          <w:p w:rsidR="000D5FA7" w:rsidRPr="006B0F79" w:rsidRDefault="000D5FA7" w:rsidP="00DA4AD3">
            <w:pPr>
              <w:pStyle w:val="a6"/>
              <w:rPr>
                <w:b/>
                <w:sz w:val="24"/>
                <w:szCs w:val="24"/>
              </w:rPr>
            </w:pPr>
            <w:r w:rsidRPr="006B0F79">
              <w:rPr>
                <w:b/>
                <w:sz w:val="24"/>
                <w:szCs w:val="24"/>
              </w:rPr>
              <w:t>Заказчик:</w:t>
            </w:r>
          </w:p>
          <w:p w:rsidR="000D5FA7" w:rsidRPr="006B0F79" w:rsidRDefault="000D5FA7" w:rsidP="00DA4AD3">
            <w:pPr>
              <w:pStyle w:val="a6"/>
              <w:rPr>
                <w:b/>
                <w:sz w:val="24"/>
                <w:szCs w:val="24"/>
              </w:rPr>
            </w:pPr>
            <w:r w:rsidRPr="006B0F79">
              <w:rPr>
                <w:b/>
                <w:sz w:val="24"/>
                <w:szCs w:val="24"/>
              </w:rPr>
              <w:t>ТОО «</w:t>
            </w:r>
            <w:proofErr w:type="spellStart"/>
            <w:r w:rsidRPr="006B0F79">
              <w:rPr>
                <w:b/>
                <w:sz w:val="24"/>
                <w:szCs w:val="24"/>
              </w:rPr>
              <w:t>АлматыЭнергоСбыт</w:t>
            </w:r>
            <w:proofErr w:type="spellEnd"/>
            <w:r w:rsidRPr="006B0F79">
              <w:rPr>
                <w:b/>
                <w:sz w:val="24"/>
                <w:szCs w:val="24"/>
              </w:rPr>
              <w:t>»</w:t>
            </w:r>
          </w:p>
          <w:p w:rsidR="000D5FA7" w:rsidRPr="006B0F79" w:rsidRDefault="000D5FA7" w:rsidP="00DA4AD3">
            <w:pPr>
              <w:pStyle w:val="a6"/>
              <w:rPr>
                <w:b/>
                <w:sz w:val="24"/>
                <w:szCs w:val="24"/>
              </w:rPr>
            </w:pPr>
          </w:p>
          <w:p w:rsidR="000D5FA7" w:rsidRPr="006B0F79" w:rsidRDefault="000D5FA7" w:rsidP="00DA4AD3">
            <w:pPr>
              <w:pStyle w:val="a6"/>
              <w:rPr>
                <w:b/>
                <w:sz w:val="24"/>
                <w:szCs w:val="24"/>
              </w:rPr>
            </w:pPr>
          </w:p>
        </w:tc>
        <w:tc>
          <w:tcPr>
            <w:tcW w:w="2513" w:type="dxa"/>
          </w:tcPr>
          <w:p w:rsidR="000D5FA7" w:rsidRPr="006B0F79" w:rsidRDefault="000D5FA7" w:rsidP="00DA4AD3">
            <w:pPr>
              <w:pStyle w:val="a6"/>
              <w:ind w:firstLine="720"/>
              <w:rPr>
                <w:b/>
                <w:sz w:val="24"/>
                <w:szCs w:val="24"/>
              </w:rPr>
            </w:pPr>
          </w:p>
        </w:tc>
        <w:tc>
          <w:tcPr>
            <w:tcW w:w="5812" w:type="dxa"/>
          </w:tcPr>
          <w:p w:rsidR="000D5FA7" w:rsidRPr="006B0F79" w:rsidRDefault="000D5FA7" w:rsidP="00DA4AD3">
            <w:pPr>
              <w:pStyle w:val="a6"/>
              <w:ind w:left="-63"/>
              <w:rPr>
                <w:b/>
                <w:sz w:val="24"/>
                <w:szCs w:val="24"/>
                <w:lang w:val="en-US"/>
              </w:rPr>
            </w:pPr>
            <w:r w:rsidRPr="006B0F79">
              <w:rPr>
                <w:b/>
                <w:sz w:val="24"/>
                <w:szCs w:val="24"/>
              </w:rPr>
              <w:t>Подрядчик</w:t>
            </w:r>
            <w:r w:rsidRPr="006B0F79">
              <w:rPr>
                <w:b/>
                <w:sz w:val="24"/>
                <w:szCs w:val="24"/>
                <w:lang w:val="en-US"/>
              </w:rPr>
              <w:t>:</w:t>
            </w:r>
          </w:p>
          <w:p w:rsidR="000D5FA7" w:rsidRPr="006B0F79" w:rsidRDefault="000D5FA7" w:rsidP="00DA4AD3">
            <w:pPr>
              <w:pStyle w:val="a6"/>
              <w:ind w:left="-63"/>
              <w:rPr>
                <w:b/>
                <w:sz w:val="24"/>
                <w:szCs w:val="24"/>
                <w:lang w:val="en-US"/>
              </w:rPr>
            </w:pPr>
          </w:p>
        </w:tc>
      </w:tr>
      <w:tr w:rsidR="000D5FA7" w:rsidRPr="006B0F79" w:rsidTr="00554BFC">
        <w:trPr>
          <w:trHeight w:val="650"/>
        </w:trPr>
        <w:tc>
          <w:tcPr>
            <w:tcW w:w="5141" w:type="dxa"/>
          </w:tcPr>
          <w:p w:rsidR="000D5FA7" w:rsidRPr="006B0F79" w:rsidRDefault="000D5FA7" w:rsidP="00DA4AD3">
            <w:pPr>
              <w:rPr>
                <w:b/>
                <w:bCs/>
              </w:rPr>
            </w:pPr>
            <w:r w:rsidRPr="006B0F79">
              <w:rPr>
                <w:b/>
                <w:bCs/>
              </w:rPr>
              <w:t>Генеральный директор</w:t>
            </w:r>
          </w:p>
          <w:p w:rsidR="000D5FA7" w:rsidRPr="006B0F79" w:rsidRDefault="000D5FA7" w:rsidP="00DA4AD3">
            <w:pPr>
              <w:pStyle w:val="a6"/>
              <w:rPr>
                <w:b/>
                <w:sz w:val="24"/>
                <w:szCs w:val="24"/>
              </w:rPr>
            </w:pPr>
          </w:p>
        </w:tc>
        <w:tc>
          <w:tcPr>
            <w:tcW w:w="2513" w:type="dxa"/>
          </w:tcPr>
          <w:p w:rsidR="000D5FA7" w:rsidRPr="006B0F79" w:rsidRDefault="000D5FA7" w:rsidP="00DA4AD3">
            <w:pPr>
              <w:pStyle w:val="a6"/>
              <w:ind w:firstLine="720"/>
              <w:rPr>
                <w:b/>
                <w:sz w:val="24"/>
                <w:szCs w:val="24"/>
              </w:rPr>
            </w:pPr>
          </w:p>
        </w:tc>
        <w:tc>
          <w:tcPr>
            <w:tcW w:w="5812" w:type="dxa"/>
          </w:tcPr>
          <w:p w:rsidR="000D5FA7" w:rsidRPr="006B0F79" w:rsidRDefault="000D5FA7" w:rsidP="00DA4AD3">
            <w:pPr>
              <w:pStyle w:val="a6"/>
              <w:ind w:left="-63"/>
              <w:rPr>
                <w:b/>
                <w:sz w:val="24"/>
                <w:szCs w:val="24"/>
              </w:rPr>
            </w:pPr>
          </w:p>
        </w:tc>
      </w:tr>
      <w:tr w:rsidR="000D5FA7" w:rsidRPr="006B0F79" w:rsidTr="00554BFC">
        <w:trPr>
          <w:trHeight w:val="650"/>
        </w:trPr>
        <w:tc>
          <w:tcPr>
            <w:tcW w:w="5141" w:type="dxa"/>
          </w:tcPr>
          <w:p w:rsidR="000D5FA7" w:rsidRPr="006B0F79" w:rsidRDefault="000D5FA7" w:rsidP="00DA4AD3">
            <w:pPr>
              <w:pStyle w:val="a6"/>
              <w:rPr>
                <w:b/>
                <w:bCs/>
              </w:rPr>
            </w:pPr>
            <w:r w:rsidRPr="006B0F79">
              <w:rPr>
                <w:b/>
                <w:bCs/>
              </w:rPr>
              <w:t>__________________</w:t>
            </w:r>
            <w:r w:rsidRPr="006B0F79">
              <w:rPr>
                <w:b/>
                <w:bCs/>
                <w:sz w:val="24"/>
                <w:szCs w:val="24"/>
              </w:rPr>
              <w:t>М.Г. Гамбургер</w:t>
            </w:r>
          </w:p>
          <w:p w:rsidR="000D5FA7" w:rsidRPr="006B0F79" w:rsidRDefault="000D5FA7" w:rsidP="00DA4AD3">
            <w:pPr>
              <w:tabs>
                <w:tab w:val="left" w:pos="1305"/>
              </w:tabs>
            </w:pPr>
            <w:r w:rsidRPr="006B0F79">
              <w:tab/>
            </w:r>
            <w:proofErr w:type="spellStart"/>
            <w:r w:rsidRPr="006B0F79">
              <w:t>м.п</w:t>
            </w:r>
            <w:proofErr w:type="spellEnd"/>
          </w:p>
        </w:tc>
        <w:tc>
          <w:tcPr>
            <w:tcW w:w="2513" w:type="dxa"/>
          </w:tcPr>
          <w:p w:rsidR="000D5FA7" w:rsidRPr="006B0F79" w:rsidRDefault="000D5FA7" w:rsidP="00DA4AD3">
            <w:pPr>
              <w:pStyle w:val="a6"/>
              <w:ind w:firstLine="720"/>
              <w:rPr>
                <w:b/>
                <w:sz w:val="24"/>
                <w:szCs w:val="24"/>
              </w:rPr>
            </w:pPr>
          </w:p>
        </w:tc>
        <w:tc>
          <w:tcPr>
            <w:tcW w:w="5812" w:type="dxa"/>
          </w:tcPr>
          <w:p w:rsidR="000D5FA7" w:rsidRPr="006B0F79" w:rsidRDefault="000D5FA7" w:rsidP="00DA4AD3">
            <w:pPr>
              <w:pStyle w:val="a6"/>
              <w:rPr>
                <w:b/>
                <w:bCs/>
              </w:rPr>
            </w:pPr>
            <w:r w:rsidRPr="006B0F79">
              <w:rPr>
                <w:b/>
                <w:bCs/>
              </w:rPr>
              <w:t>__________________</w:t>
            </w:r>
          </w:p>
          <w:p w:rsidR="000D5FA7" w:rsidRPr="006B0F79" w:rsidRDefault="000D5FA7" w:rsidP="00DA4AD3">
            <w:pPr>
              <w:pStyle w:val="a6"/>
              <w:rPr>
                <w:b/>
                <w:bCs/>
                <w:sz w:val="24"/>
                <w:szCs w:val="24"/>
              </w:rPr>
            </w:pPr>
            <w:r w:rsidRPr="006B0F79">
              <w:rPr>
                <w:sz w:val="24"/>
                <w:szCs w:val="24"/>
              </w:rPr>
              <w:t xml:space="preserve">            м.п.</w:t>
            </w:r>
          </w:p>
        </w:tc>
      </w:tr>
    </w:tbl>
    <w:p w:rsidR="000D5FA7" w:rsidRPr="006B0F79" w:rsidRDefault="000D5FA7" w:rsidP="00DA4AD3">
      <w:pPr>
        <w:ind w:left="2124" w:hanging="1779"/>
        <w:rPr>
          <w:b/>
        </w:rPr>
      </w:pPr>
    </w:p>
    <w:p w:rsidR="000D5FA7" w:rsidRPr="006B0F79" w:rsidRDefault="000D5FA7" w:rsidP="00DA4AD3">
      <w:pPr>
        <w:pStyle w:val="a6"/>
        <w:rPr>
          <w:b/>
        </w:rPr>
      </w:pPr>
    </w:p>
    <w:p w:rsidR="000D5FA7" w:rsidRPr="006B0F79" w:rsidRDefault="000D5FA7" w:rsidP="00DA4AD3">
      <w:pPr>
        <w:pStyle w:val="a6"/>
        <w:rPr>
          <w:b/>
        </w:rPr>
      </w:pPr>
    </w:p>
    <w:p w:rsidR="000D5FA7" w:rsidRPr="006B0F79" w:rsidRDefault="000D5FA7" w:rsidP="00DA4AD3">
      <w:pPr>
        <w:pStyle w:val="a6"/>
        <w:rPr>
          <w:b/>
        </w:rPr>
      </w:pPr>
    </w:p>
    <w:p w:rsidR="000D5FA7" w:rsidRPr="006B0F79" w:rsidRDefault="000D5FA7" w:rsidP="00DA4AD3">
      <w:pPr>
        <w:pStyle w:val="a6"/>
        <w:rPr>
          <w:b/>
        </w:rPr>
      </w:pPr>
    </w:p>
    <w:p w:rsidR="000D5FA7" w:rsidRPr="006B0F79" w:rsidRDefault="000D5FA7" w:rsidP="00DA4AD3">
      <w:pPr>
        <w:pStyle w:val="a6"/>
        <w:rPr>
          <w:b/>
          <w:sz w:val="24"/>
          <w:szCs w:val="24"/>
        </w:rPr>
      </w:pPr>
    </w:p>
    <w:p w:rsidR="00453F3F" w:rsidRPr="006B0F79" w:rsidRDefault="00453F3F" w:rsidP="00DA4AD3">
      <w:pPr>
        <w:pStyle w:val="a6"/>
        <w:rPr>
          <w:b/>
          <w:sz w:val="24"/>
          <w:szCs w:val="24"/>
        </w:rPr>
      </w:pPr>
    </w:p>
    <w:p w:rsidR="000D5FA7" w:rsidRPr="006B0F79" w:rsidRDefault="000D5FA7" w:rsidP="00DA4AD3">
      <w:pPr>
        <w:pStyle w:val="a6"/>
        <w:ind w:left="11199"/>
        <w:rPr>
          <w:b/>
          <w:sz w:val="24"/>
          <w:szCs w:val="24"/>
        </w:rPr>
      </w:pPr>
      <w:r w:rsidRPr="006B0F79">
        <w:rPr>
          <w:b/>
          <w:sz w:val="24"/>
          <w:szCs w:val="24"/>
        </w:rPr>
        <w:t xml:space="preserve">Приложение 5  </w:t>
      </w:r>
    </w:p>
    <w:p w:rsidR="000D5FA7" w:rsidRPr="006B0F79" w:rsidRDefault="000D5FA7" w:rsidP="00DA4AD3">
      <w:pPr>
        <w:pStyle w:val="a6"/>
        <w:ind w:left="11199"/>
        <w:rPr>
          <w:b/>
          <w:sz w:val="24"/>
          <w:szCs w:val="24"/>
        </w:rPr>
      </w:pPr>
      <w:r w:rsidRPr="006B0F79">
        <w:rPr>
          <w:b/>
          <w:sz w:val="24"/>
          <w:szCs w:val="24"/>
        </w:rPr>
        <w:t xml:space="preserve">к  Договору № _________  </w:t>
      </w:r>
    </w:p>
    <w:p w:rsidR="000D5FA7" w:rsidRPr="006B0F79" w:rsidRDefault="000D5FA7" w:rsidP="00DA4AD3">
      <w:pPr>
        <w:pStyle w:val="a6"/>
        <w:ind w:left="11199"/>
        <w:rPr>
          <w:b/>
          <w:sz w:val="24"/>
          <w:szCs w:val="24"/>
        </w:rPr>
      </w:pPr>
      <w:r w:rsidRPr="006B0F79">
        <w:rPr>
          <w:b/>
          <w:sz w:val="24"/>
          <w:szCs w:val="24"/>
        </w:rPr>
        <w:t>от  «___» _________  20__ года</w:t>
      </w:r>
    </w:p>
    <w:p w:rsidR="000D5FA7" w:rsidRPr="006B0F79" w:rsidRDefault="000D5FA7" w:rsidP="00DA4AD3">
      <w:pPr>
        <w:pStyle w:val="a6"/>
        <w:jc w:val="center"/>
        <w:rPr>
          <w:sz w:val="24"/>
          <w:szCs w:val="24"/>
        </w:rPr>
      </w:pPr>
    </w:p>
    <w:p w:rsidR="000D5FA7" w:rsidRPr="006B0F79" w:rsidRDefault="000D5FA7" w:rsidP="00DA4AD3">
      <w:pPr>
        <w:pStyle w:val="a6"/>
        <w:jc w:val="center"/>
        <w:rPr>
          <w:sz w:val="24"/>
          <w:szCs w:val="24"/>
        </w:rPr>
      </w:pPr>
      <w:r w:rsidRPr="006B0F79">
        <w:rPr>
          <w:sz w:val="24"/>
          <w:szCs w:val="24"/>
        </w:rPr>
        <w:t xml:space="preserve"> Отчет по местному содержанию </w:t>
      </w:r>
    </w:p>
    <w:p w:rsidR="000D5FA7" w:rsidRPr="006B0F79" w:rsidRDefault="000D5FA7" w:rsidP="00DA4AD3">
      <w:pPr>
        <w:pStyle w:val="a6"/>
        <w:jc w:val="center"/>
        <w:rPr>
          <w:sz w:val="24"/>
          <w:szCs w:val="24"/>
        </w:rPr>
      </w:pPr>
      <w:r w:rsidRPr="006B0F79">
        <w:rPr>
          <w:sz w:val="24"/>
          <w:szCs w:val="24"/>
        </w:rPr>
        <w:t>в договоре №________ от "__"_______ 201__ года о закупках работ</w:t>
      </w:r>
    </w:p>
    <w:p w:rsidR="000D5FA7" w:rsidRPr="006B0F79" w:rsidRDefault="000D5FA7" w:rsidP="00DA4AD3">
      <w:pPr>
        <w:rPr>
          <w:sz w:val="20"/>
          <w:szCs w:val="20"/>
        </w:rPr>
      </w:pPr>
      <w:r w:rsidRPr="006B0F79">
        <w:rPr>
          <w:sz w:val="20"/>
          <w:szCs w:val="20"/>
        </w:rPr>
        <w:t>Подрядчик - __________________</w:t>
      </w:r>
    </w:p>
    <w:p w:rsidR="000D5FA7" w:rsidRPr="006B0F79" w:rsidRDefault="000D5FA7" w:rsidP="00DA4AD3">
      <w:pPr>
        <w:rPr>
          <w:sz w:val="20"/>
          <w:szCs w:val="20"/>
        </w:rPr>
      </w:pPr>
      <w:r w:rsidRPr="006B0F79">
        <w:rPr>
          <w:sz w:val="20"/>
          <w:szCs w:val="20"/>
        </w:rPr>
        <w:lastRenderedPageBreak/>
        <w:t>Заказчик - ____________________</w:t>
      </w:r>
    </w:p>
    <w:p w:rsidR="000D5FA7" w:rsidRPr="006B0F79" w:rsidRDefault="000D5FA7" w:rsidP="00DA4AD3">
      <w:pPr>
        <w:rPr>
          <w:sz w:val="20"/>
          <w:szCs w:val="20"/>
        </w:rPr>
      </w:pPr>
      <w:r w:rsidRPr="006B0F79">
        <w:rPr>
          <w:sz w:val="20"/>
          <w:szCs w:val="20"/>
        </w:rPr>
        <w:t>Субподрядчик - _______________ (указывается при наличии)</w:t>
      </w:r>
    </w:p>
    <w:p w:rsidR="000D5FA7" w:rsidRPr="006B0F79" w:rsidRDefault="000D5FA7" w:rsidP="00DA4AD3">
      <w:pPr>
        <w:rPr>
          <w:sz w:val="20"/>
          <w:szCs w:val="20"/>
        </w:rPr>
      </w:pPr>
    </w:p>
    <w:p w:rsidR="000D5FA7" w:rsidRPr="006B0F79" w:rsidRDefault="000D5FA7" w:rsidP="00DA4AD3">
      <w:pPr>
        <w:rPr>
          <w:sz w:val="20"/>
          <w:szCs w:val="20"/>
        </w:rPr>
      </w:pPr>
      <w:r w:rsidRPr="006B0F79">
        <w:rPr>
          <w:sz w:val="20"/>
          <w:szCs w:val="20"/>
        </w:rPr>
        <w:t xml:space="preserve">формула расчета: </w:t>
      </w:r>
      <w:proofErr w:type="spellStart"/>
      <w:r w:rsidRPr="006B0F79">
        <w:rPr>
          <w:sz w:val="20"/>
          <w:szCs w:val="20"/>
        </w:rPr>
        <w:t>КСу=</w:t>
      </w:r>
      <w:proofErr w:type="spellEnd"/>
      <w:r w:rsidRPr="006B0F79">
        <w:rPr>
          <w:sz w:val="20"/>
          <w:szCs w:val="20"/>
        </w:rPr>
        <w:t xml:space="preserve"> 100%*∑(</w:t>
      </w:r>
      <w:proofErr w:type="spellStart"/>
      <w:r w:rsidRPr="006B0F79">
        <w:rPr>
          <w:sz w:val="20"/>
          <w:szCs w:val="20"/>
        </w:rPr>
        <w:t>СТi</w:t>
      </w:r>
      <w:proofErr w:type="spellEnd"/>
      <w:r w:rsidRPr="006B0F79">
        <w:rPr>
          <w:sz w:val="20"/>
          <w:szCs w:val="20"/>
        </w:rPr>
        <w:t>*</w:t>
      </w:r>
      <w:proofErr w:type="spellStart"/>
      <w:r w:rsidRPr="006B0F79">
        <w:rPr>
          <w:sz w:val="20"/>
          <w:szCs w:val="20"/>
        </w:rPr>
        <w:t>Кi</w:t>
      </w:r>
      <w:proofErr w:type="spellEnd"/>
      <w:r w:rsidRPr="006B0F79">
        <w:rPr>
          <w:sz w:val="20"/>
          <w:szCs w:val="20"/>
        </w:rPr>
        <w:t>)+∑(</w:t>
      </w:r>
      <w:proofErr w:type="spellStart"/>
      <w:r w:rsidRPr="006B0F79">
        <w:rPr>
          <w:sz w:val="20"/>
          <w:szCs w:val="20"/>
        </w:rPr>
        <w:t>СДj-СТj-ССДj</w:t>
      </w:r>
      <w:proofErr w:type="spellEnd"/>
      <w:r w:rsidRPr="006B0F79">
        <w:rPr>
          <w:sz w:val="20"/>
          <w:szCs w:val="20"/>
        </w:rPr>
        <w:t>)*R\S</w:t>
      </w:r>
    </w:p>
    <w:p w:rsidR="000D5FA7" w:rsidRPr="006B0F79" w:rsidRDefault="000D5FA7" w:rsidP="00DA4AD3">
      <w:pPr>
        <w:rPr>
          <w:sz w:val="20"/>
          <w:szCs w:val="20"/>
        </w:rPr>
      </w:pPr>
    </w:p>
    <w:tbl>
      <w:tblPr>
        <w:tblW w:w="15324" w:type="dxa"/>
        <w:tblInd w:w="-601" w:type="dxa"/>
        <w:tblLayout w:type="fixed"/>
        <w:tblLook w:val="04A0"/>
      </w:tblPr>
      <w:tblGrid>
        <w:gridCol w:w="866"/>
        <w:gridCol w:w="1033"/>
        <w:gridCol w:w="1685"/>
        <w:gridCol w:w="1158"/>
        <w:gridCol w:w="885"/>
        <w:gridCol w:w="1759"/>
        <w:gridCol w:w="407"/>
        <w:gridCol w:w="1428"/>
        <w:gridCol w:w="1144"/>
        <w:gridCol w:w="1261"/>
        <w:gridCol w:w="1465"/>
        <w:gridCol w:w="1126"/>
        <w:gridCol w:w="1107"/>
      </w:tblGrid>
      <w:tr w:rsidR="000D5FA7" w:rsidRPr="006B0F79" w:rsidTr="00554BFC">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xml:space="preserve">№ договора </w:t>
            </w:r>
            <w:proofErr w:type="spellStart"/>
            <w:r w:rsidRPr="006B0F79">
              <w:rPr>
                <w:b/>
                <w:bCs/>
                <w:sz w:val="20"/>
                <w:szCs w:val="20"/>
              </w:rPr>
              <w:t>j</w:t>
            </w:r>
            <w:proofErr w:type="spellEnd"/>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xml:space="preserve">сумма договора, тенге с НДС            </w:t>
            </w:r>
            <w:r w:rsidRPr="006B0F79">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xml:space="preserve">общая стоимость товаров, </w:t>
            </w:r>
            <w:proofErr w:type="spellStart"/>
            <w:r w:rsidRPr="006B0F79">
              <w:rPr>
                <w:sz w:val="20"/>
                <w:szCs w:val="20"/>
              </w:rPr>
              <w:t>приобр-ых</w:t>
            </w:r>
            <w:proofErr w:type="spellEnd"/>
            <w:r w:rsidRPr="006B0F79">
              <w:rPr>
                <w:sz w:val="20"/>
                <w:szCs w:val="20"/>
              </w:rPr>
              <w:t xml:space="preserve"> </w:t>
            </w:r>
            <w:proofErr w:type="spellStart"/>
            <w:r w:rsidRPr="006B0F79">
              <w:rPr>
                <w:sz w:val="20"/>
                <w:szCs w:val="20"/>
              </w:rPr>
              <w:t>постав-ом</w:t>
            </w:r>
            <w:proofErr w:type="spellEnd"/>
            <w:r w:rsidRPr="006B0F79">
              <w:rPr>
                <w:sz w:val="20"/>
                <w:szCs w:val="20"/>
              </w:rPr>
              <w:t xml:space="preserve">  или </w:t>
            </w:r>
            <w:proofErr w:type="spellStart"/>
            <w:r w:rsidRPr="006B0F79">
              <w:rPr>
                <w:sz w:val="20"/>
                <w:szCs w:val="20"/>
              </w:rPr>
              <w:t>суб-ом</w:t>
            </w:r>
            <w:proofErr w:type="spellEnd"/>
            <w:r w:rsidRPr="006B0F79">
              <w:rPr>
                <w:sz w:val="20"/>
                <w:szCs w:val="20"/>
              </w:rPr>
              <w:t xml:space="preserve"> по договору, тенге с НДС                     </w:t>
            </w:r>
            <w:r w:rsidRPr="006B0F79">
              <w:rPr>
                <w:b/>
                <w:bCs/>
                <w:sz w:val="20"/>
                <w:szCs w:val="20"/>
              </w:rPr>
              <w:t>СТ</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xml:space="preserve">сумма субподрядных договоров, тенге с НДС  </w:t>
            </w:r>
            <w:r w:rsidRPr="006B0F79">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доля ФОТ казахстанских кадров, %</w:t>
            </w:r>
            <w:r w:rsidRPr="006B0F79">
              <w:rPr>
                <w:b/>
                <w:bCs/>
                <w:sz w:val="20"/>
                <w:szCs w:val="20"/>
              </w:rPr>
              <w:t xml:space="preserve">                 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xml:space="preserve">сумма КС в Подрядчике и </w:t>
            </w:r>
            <w:proofErr w:type="spellStart"/>
            <w:r w:rsidRPr="006B0F79">
              <w:rPr>
                <w:sz w:val="20"/>
                <w:szCs w:val="20"/>
              </w:rPr>
              <w:t>суб-ке</w:t>
            </w:r>
            <w:proofErr w:type="spellEnd"/>
            <w:r w:rsidRPr="006B0F79">
              <w:rPr>
                <w:sz w:val="20"/>
                <w:szCs w:val="20"/>
              </w:rPr>
              <w:t xml:space="preserve">, тенге с НДС                    </w:t>
            </w:r>
            <w:r w:rsidRPr="006B0F79">
              <w:rPr>
                <w:b/>
                <w:bCs/>
                <w:sz w:val="20"/>
                <w:szCs w:val="20"/>
              </w:rPr>
              <w:t>∑(</w:t>
            </w:r>
            <w:proofErr w:type="spellStart"/>
            <w:r w:rsidRPr="006B0F79">
              <w:rPr>
                <w:b/>
                <w:bCs/>
                <w:sz w:val="20"/>
                <w:szCs w:val="20"/>
              </w:rPr>
              <w:t>СДj-СТj-ССДj</w:t>
            </w:r>
            <w:proofErr w:type="spellEnd"/>
            <w:r w:rsidRPr="006B0F79">
              <w:rPr>
                <w:b/>
                <w:bCs/>
                <w:sz w:val="20"/>
                <w:szCs w:val="20"/>
              </w:rPr>
              <w:t>)*R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w:t>
            </w:r>
            <w:r w:rsidRPr="006B0F79">
              <w:rPr>
                <w:b/>
                <w:bCs/>
                <w:sz w:val="20"/>
                <w:szCs w:val="20"/>
              </w:rPr>
              <w:t xml:space="preserve"> </w:t>
            </w:r>
            <w:proofErr w:type="spellStart"/>
            <w:r w:rsidRPr="006B0F79">
              <w:rPr>
                <w:b/>
                <w:bCs/>
                <w:sz w:val="20"/>
                <w:szCs w:val="20"/>
              </w:rPr>
              <w:t>i</w:t>
            </w:r>
            <w:proofErr w:type="spellEnd"/>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 xml:space="preserve">наименование товара                   </w:t>
            </w:r>
            <w:r w:rsidRPr="006B0F79">
              <w:rPr>
                <w:b/>
                <w:bCs/>
                <w:sz w:val="20"/>
                <w:szCs w:val="20"/>
              </w:rPr>
              <w:t xml:space="preserve"> Т</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 xml:space="preserve">Общая стоимость, тенге с НДС             </w:t>
            </w:r>
            <w:r w:rsidRPr="006B0F79">
              <w:rPr>
                <w:b/>
                <w:bCs/>
                <w:sz w:val="20"/>
                <w:szCs w:val="20"/>
              </w:rPr>
              <w:t>CТ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 xml:space="preserve">доля КС по сертификату СТ-КЗ   </w:t>
            </w:r>
            <w:r w:rsidRPr="006B0F79">
              <w:rPr>
                <w:b/>
                <w:bCs/>
                <w:sz w:val="20"/>
                <w:szCs w:val="20"/>
              </w:rPr>
              <w:t xml:space="preserve">   К</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Наименование Подрядчика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 xml:space="preserve">Сумма КС в товар, тенге с НДС     </w:t>
            </w:r>
            <w:r w:rsidRPr="006B0F79">
              <w:rPr>
                <w:b/>
                <w:bCs/>
                <w:sz w:val="20"/>
                <w:szCs w:val="20"/>
              </w:rPr>
              <w:t>∑(</w:t>
            </w:r>
            <w:proofErr w:type="spellStart"/>
            <w:r w:rsidRPr="006B0F79">
              <w:rPr>
                <w:b/>
                <w:bCs/>
                <w:sz w:val="20"/>
                <w:szCs w:val="20"/>
              </w:rPr>
              <w:t>СТi</w:t>
            </w:r>
            <w:proofErr w:type="spellEnd"/>
            <w:r w:rsidRPr="006B0F79">
              <w:rPr>
                <w:b/>
                <w:bCs/>
                <w:sz w:val="20"/>
                <w:szCs w:val="20"/>
              </w:rPr>
              <w:t>*</w:t>
            </w:r>
            <w:proofErr w:type="spellStart"/>
            <w:r w:rsidRPr="006B0F79">
              <w:rPr>
                <w:b/>
                <w:bCs/>
                <w:sz w:val="20"/>
                <w:szCs w:val="20"/>
              </w:rPr>
              <w:t>Кi</w:t>
            </w:r>
            <w:proofErr w:type="spellEnd"/>
            <w:r w:rsidRPr="006B0F79">
              <w:rPr>
                <w:b/>
                <w:bCs/>
                <w:sz w:val="20"/>
                <w:szCs w:val="20"/>
              </w:rPr>
              <w:t>)</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sz w:val="20"/>
                <w:szCs w:val="20"/>
              </w:rPr>
              <w:t>общая сумма КС в договоре, тенге с НДС</w:t>
            </w:r>
          </w:p>
        </w:tc>
      </w:tr>
      <w:tr w:rsidR="000D5FA7" w:rsidRPr="006B0F79" w:rsidTr="00554BFC">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b/>
                <w:bCs/>
                <w:sz w:val="20"/>
                <w:szCs w:val="20"/>
              </w:rPr>
            </w:pPr>
            <w:r w:rsidRPr="006B0F79">
              <w:rPr>
                <w:b/>
                <w:bCs/>
                <w:sz w:val="20"/>
                <w:szCs w:val="20"/>
              </w:rPr>
              <w:t>13</w:t>
            </w:r>
          </w:p>
        </w:tc>
      </w:tr>
      <w:tr w:rsidR="000D5FA7" w:rsidRPr="006B0F79" w:rsidTr="00554BFC">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0D5FA7" w:rsidRPr="006B0F79" w:rsidRDefault="000D5FA7" w:rsidP="00DA4AD3">
            <w:pPr>
              <w:rPr>
                <w:sz w:val="20"/>
                <w:szCs w:val="20"/>
              </w:rPr>
            </w:pPr>
          </w:p>
        </w:tc>
      </w:tr>
      <w:tr w:rsidR="000D5FA7" w:rsidRPr="006B0F79" w:rsidTr="00554BFC">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b/>
                <w:bCs/>
                <w:sz w:val="20"/>
                <w:szCs w:val="20"/>
              </w:rPr>
            </w:pPr>
            <w:r w:rsidRPr="006B0F79">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sz w:val="20"/>
                <w:szCs w:val="20"/>
              </w:rPr>
            </w:pPr>
            <w:r w:rsidRPr="006B0F79">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0D5FA7" w:rsidRPr="006B0F79" w:rsidRDefault="000D5FA7" w:rsidP="00DA4AD3">
            <w:pPr>
              <w:jc w:val="center"/>
              <w:rPr>
                <w:b/>
                <w:bCs/>
                <w:sz w:val="20"/>
                <w:szCs w:val="20"/>
              </w:rPr>
            </w:pPr>
            <w:r w:rsidRPr="006B0F79">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0D5FA7" w:rsidRPr="006B0F79" w:rsidRDefault="000D5FA7" w:rsidP="00DA4AD3">
            <w:pPr>
              <w:jc w:val="center"/>
              <w:rPr>
                <w:sz w:val="20"/>
                <w:szCs w:val="20"/>
              </w:rPr>
            </w:pPr>
            <w:r w:rsidRPr="006B0F79">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0D5FA7" w:rsidRPr="006B0F79" w:rsidRDefault="000D5FA7" w:rsidP="00DA4AD3">
            <w:pPr>
              <w:jc w:val="center"/>
              <w:rPr>
                <w:sz w:val="20"/>
                <w:szCs w:val="20"/>
              </w:rPr>
            </w:pPr>
            <w:r w:rsidRPr="006B0F79">
              <w:rPr>
                <w:b/>
                <w:bCs/>
                <w:sz w:val="20"/>
                <w:szCs w:val="20"/>
              </w:rPr>
              <w:t>∑</w:t>
            </w:r>
          </w:p>
        </w:tc>
      </w:tr>
    </w:tbl>
    <w:p w:rsidR="000D5FA7" w:rsidRPr="006B0F79" w:rsidRDefault="000D5FA7" w:rsidP="00DA4AD3">
      <w:pPr>
        <w:rPr>
          <w:sz w:val="20"/>
          <w:szCs w:val="20"/>
        </w:rPr>
      </w:pPr>
    </w:p>
    <w:p w:rsidR="000D5FA7" w:rsidRPr="006B0F79" w:rsidRDefault="000D5FA7" w:rsidP="00DA4AD3">
      <w:pPr>
        <w:rPr>
          <w:sz w:val="20"/>
          <w:szCs w:val="20"/>
        </w:rPr>
      </w:pPr>
      <w:r w:rsidRPr="006B0F79">
        <w:rPr>
          <w:sz w:val="20"/>
          <w:szCs w:val="20"/>
        </w:rPr>
        <w:t>Местное содержание в исполненном договоре составляет _________ %.</w:t>
      </w:r>
    </w:p>
    <w:p w:rsidR="000D5FA7" w:rsidRPr="006B0F79" w:rsidRDefault="000D5FA7" w:rsidP="00DA4AD3">
      <w:pPr>
        <w:rPr>
          <w:sz w:val="20"/>
          <w:szCs w:val="20"/>
        </w:rPr>
      </w:pPr>
      <w:r w:rsidRPr="006B0F79">
        <w:rPr>
          <w:sz w:val="20"/>
          <w:szCs w:val="20"/>
        </w:rPr>
        <w:t>К отчету прилагается:______________________________________________________ на ___ листах.</w:t>
      </w:r>
    </w:p>
    <w:p w:rsidR="000D5FA7" w:rsidRPr="006B0F79" w:rsidRDefault="000D5FA7" w:rsidP="00DA4AD3">
      <w:pPr>
        <w:rPr>
          <w:sz w:val="20"/>
          <w:szCs w:val="20"/>
        </w:rPr>
      </w:pPr>
      <w:r w:rsidRPr="006B0F79">
        <w:rPr>
          <w:sz w:val="20"/>
          <w:szCs w:val="20"/>
        </w:rPr>
        <w:t>_______________________</w:t>
      </w:r>
    </w:p>
    <w:p w:rsidR="000D5FA7" w:rsidRPr="006B0F79" w:rsidRDefault="000D5FA7" w:rsidP="00DA4AD3">
      <w:pPr>
        <w:rPr>
          <w:sz w:val="20"/>
          <w:szCs w:val="20"/>
        </w:rPr>
      </w:pPr>
      <w:r w:rsidRPr="006B0F79">
        <w:rPr>
          <w:sz w:val="20"/>
          <w:szCs w:val="20"/>
        </w:rPr>
        <w:t>(наименование компании)</w:t>
      </w:r>
    </w:p>
    <w:p w:rsidR="000D5FA7" w:rsidRPr="006B0F79" w:rsidRDefault="000D5FA7" w:rsidP="00DA4AD3">
      <w:pPr>
        <w:rPr>
          <w:sz w:val="20"/>
          <w:szCs w:val="20"/>
        </w:rPr>
      </w:pPr>
      <w:r w:rsidRPr="006B0F79">
        <w:rPr>
          <w:sz w:val="20"/>
          <w:szCs w:val="20"/>
        </w:rPr>
        <w:t>________________________                                                               М.П.                                                        __________________________</w:t>
      </w:r>
    </w:p>
    <w:p w:rsidR="000D5FA7" w:rsidRPr="006B0F79" w:rsidRDefault="000D5FA7" w:rsidP="00DA4AD3">
      <w:pPr>
        <w:rPr>
          <w:sz w:val="20"/>
          <w:szCs w:val="20"/>
        </w:rPr>
      </w:pPr>
      <w:r w:rsidRPr="006B0F79">
        <w:rPr>
          <w:sz w:val="20"/>
          <w:szCs w:val="20"/>
        </w:rPr>
        <w:t>(должность руководителя)                                                                                                                               (инициалы, фамилия руководителя)</w:t>
      </w:r>
    </w:p>
    <w:p w:rsidR="000D5FA7" w:rsidRPr="006B0F79" w:rsidRDefault="000D5FA7" w:rsidP="00DA4AD3">
      <w:pPr>
        <w:rPr>
          <w:sz w:val="20"/>
          <w:szCs w:val="20"/>
        </w:rPr>
      </w:pPr>
    </w:p>
    <w:p w:rsidR="000D5FA7" w:rsidRPr="006B0F79" w:rsidRDefault="000D5FA7" w:rsidP="00DA4AD3">
      <w:pPr>
        <w:rPr>
          <w:sz w:val="20"/>
          <w:szCs w:val="20"/>
        </w:rPr>
      </w:pPr>
    </w:p>
    <w:tbl>
      <w:tblPr>
        <w:tblW w:w="14969" w:type="dxa"/>
        <w:tblInd w:w="288" w:type="dxa"/>
        <w:tblLayout w:type="fixed"/>
        <w:tblLook w:val="0000"/>
      </w:tblPr>
      <w:tblGrid>
        <w:gridCol w:w="6681"/>
        <w:gridCol w:w="835"/>
        <w:gridCol w:w="7453"/>
      </w:tblGrid>
      <w:tr w:rsidR="000D5FA7" w:rsidRPr="006B0F79" w:rsidTr="00554BFC">
        <w:trPr>
          <w:trHeight w:val="623"/>
        </w:trPr>
        <w:tc>
          <w:tcPr>
            <w:tcW w:w="6681" w:type="dxa"/>
          </w:tcPr>
          <w:p w:rsidR="000D5FA7" w:rsidRPr="006B0F79" w:rsidRDefault="000D5FA7" w:rsidP="00DA4AD3">
            <w:pPr>
              <w:pStyle w:val="a6"/>
              <w:snapToGrid w:val="0"/>
              <w:rPr>
                <w:b/>
                <w:sz w:val="24"/>
                <w:szCs w:val="24"/>
              </w:rPr>
            </w:pPr>
            <w:r w:rsidRPr="006B0F79">
              <w:rPr>
                <w:b/>
                <w:sz w:val="24"/>
                <w:szCs w:val="24"/>
              </w:rPr>
              <w:t>Заказчик:</w:t>
            </w:r>
          </w:p>
          <w:p w:rsidR="000D5FA7" w:rsidRPr="006B0F79" w:rsidRDefault="000D5FA7" w:rsidP="00DA4AD3">
            <w:pPr>
              <w:pStyle w:val="a6"/>
              <w:snapToGrid w:val="0"/>
              <w:rPr>
                <w:b/>
                <w:sz w:val="24"/>
                <w:szCs w:val="24"/>
              </w:rPr>
            </w:pPr>
            <w:r w:rsidRPr="006B0F79">
              <w:rPr>
                <w:b/>
                <w:sz w:val="24"/>
                <w:szCs w:val="24"/>
              </w:rPr>
              <w:t>ТОО «</w:t>
            </w:r>
            <w:proofErr w:type="spellStart"/>
            <w:r w:rsidRPr="006B0F79">
              <w:rPr>
                <w:b/>
                <w:sz w:val="24"/>
                <w:szCs w:val="24"/>
              </w:rPr>
              <w:t>АлматыЭнергоСбыт</w:t>
            </w:r>
            <w:proofErr w:type="spellEnd"/>
            <w:r w:rsidRPr="006B0F79">
              <w:rPr>
                <w:b/>
                <w:sz w:val="24"/>
                <w:szCs w:val="24"/>
              </w:rPr>
              <w:t>»</w:t>
            </w:r>
          </w:p>
          <w:p w:rsidR="000D5FA7" w:rsidRPr="006B0F79" w:rsidRDefault="000D5FA7" w:rsidP="00DA4AD3">
            <w:pPr>
              <w:rPr>
                <w:b/>
                <w:bCs/>
                <w:sz w:val="20"/>
                <w:szCs w:val="20"/>
              </w:rPr>
            </w:pPr>
            <w:r w:rsidRPr="006B0F79">
              <w:rPr>
                <w:b/>
                <w:bCs/>
              </w:rPr>
              <w:t xml:space="preserve"> Генеральный директор   </w:t>
            </w:r>
            <w:r w:rsidRPr="006B0F79">
              <w:rPr>
                <w:b/>
                <w:bCs/>
                <w:sz w:val="20"/>
                <w:szCs w:val="20"/>
              </w:rPr>
              <w:t xml:space="preserve">  </w:t>
            </w:r>
            <w:r w:rsidRPr="006B0F79">
              <w:rPr>
                <w:b/>
                <w:bCs/>
                <w:sz w:val="20"/>
                <w:szCs w:val="20"/>
              </w:rPr>
              <w:tab/>
            </w:r>
            <w:r w:rsidRPr="006B0F79">
              <w:rPr>
                <w:b/>
                <w:bCs/>
                <w:sz w:val="20"/>
                <w:szCs w:val="20"/>
              </w:rPr>
              <w:tab/>
              <w:t xml:space="preserve">   </w:t>
            </w:r>
          </w:p>
          <w:p w:rsidR="000D5FA7" w:rsidRPr="006B0F79" w:rsidRDefault="000D5FA7" w:rsidP="00DA4AD3">
            <w:pPr>
              <w:rPr>
                <w:b/>
                <w:bCs/>
                <w:sz w:val="20"/>
                <w:szCs w:val="20"/>
              </w:rPr>
            </w:pPr>
          </w:p>
          <w:p w:rsidR="000D5FA7" w:rsidRPr="006B0F79" w:rsidRDefault="000D5FA7" w:rsidP="00DA4AD3">
            <w:pPr>
              <w:rPr>
                <w:b/>
                <w:bCs/>
                <w:sz w:val="20"/>
                <w:szCs w:val="20"/>
              </w:rPr>
            </w:pPr>
            <w:r w:rsidRPr="006B0F79">
              <w:rPr>
                <w:b/>
                <w:bCs/>
                <w:sz w:val="20"/>
                <w:szCs w:val="20"/>
              </w:rPr>
              <w:t xml:space="preserve"> __________________  </w:t>
            </w:r>
            <w:r w:rsidRPr="006B0F79">
              <w:rPr>
                <w:b/>
                <w:bCs/>
              </w:rPr>
              <w:t>М.Г. Гамбургер</w:t>
            </w:r>
            <w:r w:rsidRPr="006B0F79">
              <w:rPr>
                <w:b/>
                <w:bCs/>
                <w:sz w:val="20"/>
                <w:szCs w:val="20"/>
              </w:rPr>
              <w:tab/>
            </w:r>
            <w:r w:rsidRPr="006B0F79">
              <w:rPr>
                <w:b/>
                <w:bCs/>
                <w:sz w:val="20"/>
                <w:szCs w:val="20"/>
              </w:rPr>
              <w:tab/>
            </w:r>
          </w:p>
          <w:p w:rsidR="000D5FA7" w:rsidRPr="006B0F79" w:rsidRDefault="000D5FA7" w:rsidP="00DA4AD3">
            <w:pPr>
              <w:rPr>
                <w:b/>
                <w:sz w:val="20"/>
                <w:szCs w:val="20"/>
              </w:rPr>
            </w:pPr>
            <w:r w:rsidRPr="006B0F79">
              <w:rPr>
                <w:b/>
                <w:bCs/>
                <w:sz w:val="20"/>
                <w:szCs w:val="20"/>
              </w:rPr>
              <w:t xml:space="preserve">                  </w:t>
            </w:r>
            <w:r w:rsidRPr="006B0F79">
              <w:rPr>
                <w:bCs/>
                <w:sz w:val="20"/>
                <w:szCs w:val="20"/>
              </w:rPr>
              <w:t>м.п</w:t>
            </w:r>
            <w:r w:rsidRPr="006B0F79">
              <w:rPr>
                <w:b/>
                <w:bCs/>
                <w:sz w:val="20"/>
                <w:szCs w:val="20"/>
              </w:rPr>
              <w:t xml:space="preserve">.            </w:t>
            </w:r>
          </w:p>
        </w:tc>
        <w:tc>
          <w:tcPr>
            <w:tcW w:w="835" w:type="dxa"/>
          </w:tcPr>
          <w:p w:rsidR="000D5FA7" w:rsidRPr="006B0F79" w:rsidRDefault="000D5FA7" w:rsidP="00DA4AD3">
            <w:pPr>
              <w:pStyle w:val="a6"/>
              <w:snapToGrid w:val="0"/>
              <w:rPr>
                <w:b/>
                <w:sz w:val="20"/>
              </w:rPr>
            </w:pPr>
          </w:p>
        </w:tc>
        <w:tc>
          <w:tcPr>
            <w:tcW w:w="7453" w:type="dxa"/>
          </w:tcPr>
          <w:p w:rsidR="000D5FA7" w:rsidRPr="006B0F79" w:rsidRDefault="000D5FA7" w:rsidP="00DA4AD3">
            <w:pPr>
              <w:pStyle w:val="a6"/>
              <w:rPr>
                <w:b/>
                <w:sz w:val="24"/>
                <w:szCs w:val="24"/>
              </w:rPr>
            </w:pPr>
            <w:r w:rsidRPr="006B0F79">
              <w:rPr>
                <w:b/>
                <w:sz w:val="20"/>
              </w:rPr>
              <w:t xml:space="preserve">      </w:t>
            </w:r>
            <w:r w:rsidRPr="006B0F79">
              <w:rPr>
                <w:sz w:val="20"/>
              </w:rPr>
              <w:tab/>
            </w:r>
            <w:r w:rsidRPr="006B0F79">
              <w:rPr>
                <w:b/>
                <w:sz w:val="24"/>
                <w:szCs w:val="24"/>
              </w:rPr>
              <w:t>Подрядчик:</w:t>
            </w:r>
          </w:p>
          <w:p w:rsidR="000D5FA7" w:rsidRPr="006B0F79" w:rsidRDefault="000D5FA7" w:rsidP="00DA4AD3">
            <w:pPr>
              <w:rPr>
                <w:sz w:val="20"/>
                <w:szCs w:val="20"/>
              </w:rPr>
            </w:pPr>
          </w:p>
          <w:p w:rsidR="000D5FA7" w:rsidRPr="006B0F79" w:rsidRDefault="000D5FA7" w:rsidP="00DA4AD3">
            <w:pPr>
              <w:rPr>
                <w:sz w:val="20"/>
                <w:szCs w:val="20"/>
              </w:rPr>
            </w:pPr>
          </w:p>
          <w:p w:rsidR="000D5FA7" w:rsidRPr="006B0F79" w:rsidRDefault="000D5FA7" w:rsidP="00DA4AD3">
            <w:pPr>
              <w:rPr>
                <w:sz w:val="20"/>
                <w:szCs w:val="20"/>
              </w:rPr>
            </w:pPr>
          </w:p>
          <w:p w:rsidR="000D5FA7" w:rsidRPr="006B0F79" w:rsidRDefault="000D5FA7" w:rsidP="00DA4AD3">
            <w:pPr>
              <w:rPr>
                <w:sz w:val="20"/>
                <w:szCs w:val="20"/>
              </w:rPr>
            </w:pPr>
            <w:r w:rsidRPr="006B0F79">
              <w:rPr>
                <w:sz w:val="20"/>
                <w:szCs w:val="20"/>
              </w:rPr>
              <w:t xml:space="preserve">               ______________________</w:t>
            </w:r>
          </w:p>
          <w:p w:rsidR="000D5FA7" w:rsidRPr="006B0F79" w:rsidRDefault="000D5FA7" w:rsidP="00DA4AD3">
            <w:pPr>
              <w:rPr>
                <w:sz w:val="20"/>
                <w:szCs w:val="20"/>
              </w:rPr>
            </w:pPr>
            <w:r w:rsidRPr="006B0F79">
              <w:rPr>
                <w:sz w:val="20"/>
                <w:szCs w:val="20"/>
              </w:rPr>
              <w:t xml:space="preserve">                           м.п.</w:t>
            </w:r>
          </w:p>
        </w:tc>
      </w:tr>
    </w:tbl>
    <w:p w:rsidR="00213381" w:rsidRPr="006B0F79" w:rsidRDefault="00213381" w:rsidP="00DA4AD3">
      <w:pPr>
        <w:pStyle w:val="a6"/>
        <w:ind w:left="10800" w:firstLine="399"/>
        <w:rPr>
          <w:b/>
        </w:rPr>
      </w:pPr>
    </w:p>
    <w:sectPr w:rsidR="00213381" w:rsidRPr="006B0F79" w:rsidSect="006A5927">
      <w:pgSz w:w="16838" w:h="11906" w:orient="landscape" w:code="9"/>
      <w:pgMar w:top="851" w:right="851" w:bottom="851" w:left="1418"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C92" w:rsidRDefault="00253C92">
      <w:r>
        <w:separator/>
      </w:r>
    </w:p>
  </w:endnote>
  <w:endnote w:type="continuationSeparator" w:id="0">
    <w:p w:rsidR="00253C92" w:rsidRDefault="00253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K)">
    <w:altName w:val="Arial"/>
    <w:charset w:val="CC"/>
    <w:family w:val="swiss"/>
    <w:pitch w:val="variable"/>
    <w:sig w:usb0="20007A87" w:usb1="80000000" w:usb2="00000008" w:usb3="00000000" w:csb0="000001FF" w:csb1="00000000"/>
  </w:font>
  <w:font w:name="NTTimes/Cyrillic">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yriad Pro">
    <w:panose1 w:val="00000000000000000000"/>
    <w:charset w:val="00"/>
    <w:family w:val="swiss"/>
    <w:notTrueType/>
    <w:pitch w:val="variable"/>
    <w:sig w:usb0="A00002AF" w:usb1="5000204B"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92" w:rsidRPr="002D60BA" w:rsidRDefault="00253C92">
    <w:pPr>
      <w:pStyle w:val="ab"/>
      <w:jc w:val="right"/>
    </w:pPr>
    <w:r>
      <w:t>л</w:t>
    </w:r>
    <w:r w:rsidRPr="002D60BA">
      <w:t xml:space="preserve">. </w:t>
    </w:r>
    <w:fldSimple w:instr="PAGE">
      <w:r w:rsidR="006B0F79">
        <w:rPr>
          <w:noProof/>
        </w:rPr>
        <w:t>15</w:t>
      </w:r>
    </w:fldSimple>
    <w:r w:rsidRPr="002D60BA">
      <w:t xml:space="preserve"> из </w:t>
    </w:r>
    <w:fldSimple w:instr="NUMPAGES">
      <w:r w:rsidR="006B0F79">
        <w:rPr>
          <w:noProof/>
        </w:rPr>
        <w:t>15</w:t>
      </w:r>
    </w:fldSimple>
  </w:p>
  <w:p w:rsidR="00253C92" w:rsidRDefault="00253C92">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92" w:rsidRDefault="00253C92" w:rsidP="00E621CD">
    <w:pPr>
      <w:pStyle w:val="ab"/>
      <w:jc w:val="right"/>
    </w:pPr>
    <w:r>
      <w:t>л</w:t>
    </w:r>
    <w:r w:rsidRPr="002D60BA">
      <w:t xml:space="preserve">. </w:t>
    </w:r>
    <w:fldSimple w:instr="PAGE">
      <w:r w:rsidR="006B0F79">
        <w:rPr>
          <w:noProof/>
        </w:rPr>
        <w:t>12</w:t>
      </w:r>
    </w:fldSimple>
    <w:r w:rsidRPr="002D60BA">
      <w:t xml:space="preserve"> из </w:t>
    </w:r>
    <w:fldSimple w:instr="NUMPAGES">
      <w:r w:rsidR="006B0F79">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C92" w:rsidRDefault="00253C92">
      <w:r>
        <w:separator/>
      </w:r>
    </w:p>
  </w:footnote>
  <w:footnote w:type="continuationSeparator" w:id="0">
    <w:p w:rsidR="00253C92" w:rsidRDefault="00253C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92" w:rsidRDefault="00253C92" w:rsidP="0081511F">
    <w:pPr>
      <w:pStyle w:val="a9"/>
      <w:jc w:val="right"/>
    </w:pPr>
    <w:r w:rsidRPr="00434279">
      <w:t>дп-рк-7.2.2-01-1</w:t>
    </w:r>
    <w:r>
      <w:t>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92" w:rsidRDefault="00253C92" w:rsidP="00E621CD">
    <w:pPr>
      <w:pStyle w:val="a9"/>
      <w:jc w:val="right"/>
    </w:pPr>
    <w:r w:rsidRPr="00434279">
      <w:t>дп-рк-7.2.2-01-1</w:t>
    </w:r>
    <w: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408EB"/>
    <w:multiLevelType w:val="hybridMultilevel"/>
    <w:tmpl w:val="0E8A0FE4"/>
    <w:lvl w:ilvl="0" w:tplc="636C84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1F6CC6"/>
    <w:multiLevelType w:val="hybridMultilevel"/>
    <w:tmpl w:val="784A4560"/>
    <w:lvl w:ilvl="0" w:tplc="579A24B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F10910"/>
    <w:multiLevelType w:val="hybridMultilevel"/>
    <w:tmpl w:val="1980CCDA"/>
    <w:lvl w:ilvl="0" w:tplc="CA187528">
      <w:start w:val="3"/>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nsid w:val="6B98048A"/>
    <w:multiLevelType w:val="hybridMultilevel"/>
    <w:tmpl w:val="F578B77C"/>
    <w:lvl w:ilvl="0" w:tplc="636C84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C47258"/>
    <w:multiLevelType w:val="hybridMultilevel"/>
    <w:tmpl w:val="1600424A"/>
    <w:lvl w:ilvl="0" w:tplc="7B6C776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B24207"/>
    <w:multiLevelType w:val="hybridMultilevel"/>
    <w:tmpl w:val="B7EEAB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6E5B96"/>
    <w:multiLevelType w:val="hybridMultilevel"/>
    <w:tmpl w:val="9D10FB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8"/>
  </w:num>
  <w:num w:numId="3">
    <w:abstractNumId w:val="2"/>
  </w:num>
  <w:num w:numId="4">
    <w:abstractNumId w:val="5"/>
  </w:num>
  <w:num w:numId="5">
    <w:abstractNumId w:val="0"/>
  </w:num>
  <w:num w:numId="6">
    <w:abstractNumId w:val="1"/>
  </w:num>
  <w:num w:numId="7">
    <w:abstractNumId w:val="7"/>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3F01"/>
  <w:defaultTabStop w:val="708"/>
  <w:characterSpacingControl w:val="doNotCompress"/>
  <w:hdrShapeDefaults>
    <o:shapedefaults v:ext="edit" spidmax="4097"/>
  </w:hdrShapeDefaults>
  <w:footnotePr>
    <w:footnote w:id="-1"/>
    <w:footnote w:id="0"/>
  </w:footnotePr>
  <w:endnotePr>
    <w:endnote w:id="-1"/>
    <w:endnote w:id="0"/>
  </w:endnotePr>
  <w:compat/>
  <w:rsids>
    <w:rsidRoot w:val="00F26260"/>
    <w:rsid w:val="00003541"/>
    <w:rsid w:val="000138ED"/>
    <w:rsid w:val="00031F19"/>
    <w:rsid w:val="00036465"/>
    <w:rsid w:val="00050D56"/>
    <w:rsid w:val="00051AB8"/>
    <w:rsid w:val="000534F7"/>
    <w:rsid w:val="00054524"/>
    <w:rsid w:val="000549BD"/>
    <w:rsid w:val="00056466"/>
    <w:rsid w:val="00067721"/>
    <w:rsid w:val="0008125A"/>
    <w:rsid w:val="000821D5"/>
    <w:rsid w:val="00083873"/>
    <w:rsid w:val="00084153"/>
    <w:rsid w:val="00087785"/>
    <w:rsid w:val="000930D8"/>
    <w:rsid w:val="000963B9"/>
    <w:rsid w:val="0009688D"/>
    <w:rsid w:val="000B51E9"/>
    <w:rsid w:val="000B5A90"/>
    <w:rsid w:val="000C58F5"/>
    <w:rsid w:val="000D087C"/>
    <w:rsid w:val="000D5FA7"/>
    <w:rsid w:val="000E63D8"/>
    <w:rsid w:val="000F739F"/>
    <w:rsid w:val="00106D1E"/>
    <w:rsid w:val="001319DA"/>
    <w:rsid w:val="0014034C"/>
    <w:rsid w:val="0014082F"/>
    <w:rsid w:val="00146EA0"/>
    <w:rsid w:val="001554C8"/>
    <w:rsid w:val="00155641"/>
    <w:rsid w:val="001571F6"/>
    <w:rsid w:val="001649F1"/>
    <w:rsid w:val="00174816"/>
    <w:rsid w:val="00174FCD"/>
    <w:rsid w:val="0018233C"/>
    <w:rsid w:val="001826C3"/>
    <w:rsid w:val="00187884"/>
    <w:rsid w:val="00194339"/>
    <w:rsid w:val="00197554"/>
    <w:rsid w:val="0019770D"/>
    <w:rsid w:val="001B13CE"/>
    <w:rsid w:val="001D0AB0"/>
    <w:rsid w:val="001E0E01"/>
    <w:rsid w:val="002051AD"/>
    <w:rsid w:val="002057A8"/>
    <w:rsid w:val="00213381"/>
    <w:rsid w:val="002146D4"/>
    <w:rsid w:val="00214ED9"/>
    <w:rsid w:val="00224577"/>
    <w:rsid w:val="00230557"/>
    <w:rsid w:val="00230799"/>
    <w:rsid w:val="00235796"/>
    <w:rsid w:val="00252185"/>
    <w:rsid w:val="00253C92"/>
    <w:rsid w:val="00255C1A"/>
    <w:rsid w:val="00261ED0"/>
    <w:rsid w:val="002670C7"/>
    <w:rsid w:val="002675C9"/>
    <w:rsid w:val="002750D0"/>
    <w:rsid w:val="00276415"/>
    <w:rsid w:val="002820C8"/>
    <w:rsid w:val="00282456"/>
    <w:rsid w:val="00286D1D"/>
    <w:rsid w:val="002904CB"/>
    <w:rsid w:val="00291890"/>
    <w:rsid w:val="0029289C"/>
    <w:rsid w:val="002A635C"/>
    <w:rsid w:val="002B172D"/>
    <w:rsid w:val="002B4C30"/>
    <w:rsid w:val="002C1603"/>
    <w:rsid w:val="002C180B"/>
    <w:rsid w:val="002C22DB"/>
    <w:rsid w:val="002D15E2"/>
    <w:rsid w:val="002D44CF"/>
    <w:rsid w:val="002D60BA"/>
    <w:rsid w:val="002E372C"/>
    <w:rsid w:val="002F12CB"/>
    <w:rsid w:val="002F1B50"/>
    <w:rsid w:val="002F35BA"/>
    <w:rsid w:val="002F7B40"/>
    <w:rsid w:val="0030030A"/>
    <w:rsid w:val="003006F4"/>
    <w:rsid w:val="00304A24"/>
    <w:rsid w:val="00306639"/>
    <w:rsid w:val="00315089"/>
    <w:rsid w:val="0031542A"/>
    <w:rsid w:val="00321F38"/>
    <w:rsid w:val="00330044"/>
    <w:rsid w:val="003411FF"/>
    <w:rsid w:val="00341856"/>
    <w:rsid w:val="00350FC8"/>
    <w:rsid w:val="00355ACC"/>
    <w:rsid w:val="003566CC"/>
    <w:rsid w:val="003654F2"/>
    <w:rsid w:val="003805EA"/>
    <w:rsid w:val="00381543"/>
    <w:rsid w:val="0038246F"/>
    <w:rsid w:val="0038654B"/>
    <w:rsid w:val="00393243"/>
    <w:rsid w:val="0039493A"/>
    <w:rsid w:val="003B3647"/>
    <w:rsid w:val="003B6308"/>
    <w:rsid w:val="003E0FF6"/>
    <w:rsid w:val="003F1204"/>
    <w:rsid w:val="003F4C05"/>
    <w:rsid w:val="00414B03"/>
    <w:rsid w:val="00416C75"/>
    <w:rsid w:val="004201EC"/>
    <w:rsid w:val="0043262E"/>
    <w:rsid w:val="0043420C"/>
    <w:rsid w:val="00434B6E"/>
    <w:rsid w:val="00441A8B"/>
    <w:rsid w:val="00447C61"/>
    <w:rsid w:val="00450B6A"/>
    <w:rsid w:val="00451F11"/>
    <w:rsid w:val="004533D3"/>
    <w:rsid w:val="00453F3F"/>
    <w:rsid w:val="00457C65"/>
    <w:rsid w:val="0046266E"/>
    <w:rsid w:val="00462966"/>
    <w:rsid w:val="004719A2"/>
    <w:rsid w:val="00481894"/>
    <w:rsid w:val="00491742"/>
    <w:rsid w:val="00497EF6"/>
    <w:rsid w:val="004A21F9"/>
    <w:rsid w:val="004C2BBC"/>
    <w:rsid w:val="004D2B9C"/>
    <w:rsid w:val="004D30E5"/>
    <w:rsid w:val="004D6B14"/>
    <w:rsid w:val="004D6D9A"/>
    <w:rsid w:val="004E0C1F"/>
    <w:rsid w:val="004E1F5D"/>
    <w:rsid w:val="00515E0A"/>
    <w:rsid w:val="005277F2"/>
    <w:rsid w:val="00537C75"/>
    <w:rsid w:val="00542727"/>
    <w:rsid w:val="00542C5F"/>
    <w:rsid w:val="00554BFC"/>
    <w:rsid w:val="00556B40"/>
    <w:rsid w:val="005626CB"/>
    <w:rsid w:val="00570B04"/>
    <w:rsid w:val="00572F3F"/>
    <w:rsid w:val="005732D9"/>
    <w:rsid w:val="0058105B"/>
    <w:rsid w:val="00592BBF"/>
    <w:rsid w:val="00594301"/>
    <w:rsid w:val="005B1027"/>
    <w:rsid w:val="005C595D"/>
    <w:rsid w:val="005C7ED7"/>
    <w:rsid w:val="005D1843"/>
    <w:rsid w:val="005D2E74"/>
    <w:rsid w:val="005E3FAF"/>
    <w:rsid w:val="005F1D4A"/>
    <w:rsid w:val="00600C2F"/>
    <w:rsid w:val="00602FE8"/>
    <w:rsid w:val="0060477F"/>
    <w:rsid w:val="006156CF"/>
    <w:rsid w:val="006179A1"/>
    <w:rsid w:val="00625F25"/>
    <w:rsid w:val="006262D1"/>
    <w:rsid w:val="00642D94"/>
    <w:rsid w:val="00645A8E"/>
    <w:rsid w:val="00646467"/>
    <w:rsid w:val="00654596"/>
    <w:rsid w:val="006676A9"/>
    <w:rsid w:val="00670B3B"/>
    <w:rsid w:val="006710C0"/>
    <w:rsid w:val="00672DC6"/>
    <w:rsid w:val="00677DB7"/>
    <w:rsid w:val="00682483"/>
    <w:rsid w:val="00690797"/>
    <w:rsid w:val="00694D1F"/>
    <w:rsid w:val="006A2D6A"/>
    <w:rsid w:val="006A3D94"/>
    <w:rsid w:val="006A5927"/>
    <w:rsid w:val="006B0F79"/>
    <w:rsid w:val="006B39DB"/>
    <w:rsid w:val="006C490C"/>
    <w:rsid w:val="006C4E4E"/>
    <w:rsid w:val="006D443A"/>
    <w:rsid w:val="006D644B"/>
    <w:rsid w:val="006E2558"/>
    <w:rsid w:val="006E2C58"/>
    <w:rsid w:val="006F4692"/>
    <w:rsid w:val="00702D28"/>
    <w:rsid w:val="00715349"/>
    <w:rsid w:val="00715BD5"/>
    <w:rsid w:val="00722BE9"/>
    <w:rsid w:val="007306D7"/>
    <w:rsid w:val="007371E3"/>
    <w:rsid w:val="00737F96"/>
    <w:rsid w:val="007401AA"/>
    <w:rsid w:val="0075199C"/>
    <w:rsid w:val="00755C1D"/>
    <w:rsid w:val="0075795A"/>
    <w:rsid w:val="007633A9"/>
    <w:rsid w:val="0077113E"/>
    <w:rsid w:val="00773D6A"/>
    <w:rsid w:val="00774709"/>
    <w:rsid w:val="007830FF"/>
    <w:rsid w:val="0079549E"/>
    <w:rsid w:val="007A50B5"/>
    <w:rsid w:val="007B28A7"/>
    <w:rsid w:val="007B7E23"/>
    <w:rsid w:val="007C030E"/>
    <w:rsid w:val="007C0311"/>
    <w:rsid w:val="007C0C0E"/>
    <w:rsid w:val="007D1ACF"/>
    <w:rsid w:val="007E2EBA"/>
    <w:rsid w:val="007E429A"/>
    <w:rsid w:val="007F0852"/>
    <w:rsid w:val="00803E03"/>
    <w:rsid w:val="00803F72"/>
    <w:rsid w:val="00805AE1"/>
    <w:rsid w:val="0081030A"/>
    <w:rsid w:val="0081511F"/>
    <w:rsid w:val="00820C99"/>
    <w:rsid w:val="008273C7"/>
    <w:rsid w:val="00827C55"/>
    <w:rsid w:val="00844B7E"/>
    <w:rsid w:val="00850E27"/>
    <w:rsid w:val="0086053E"/>
    <w:rsid w:val="00862727"/>
    <w:rsid w:val="0086590F"/>
    <w:rsid w:val="00873754"/>
    <w:rsid w:val="00876931"/>
    <w:rsid w:val="008A319B"/>
    <w:rsid w:val="008A460B"/>
    <w:rsid w:val="008A4991"/>
    <w:rsid w:val="008A769E"/>
    <w:rsid w:val="008B5816"/>
    <w:rsid w:val="008B646E"/>
    <w:rsid w:val="008B6CE3"/>
    <w:rsid w:val="008B796D"/>
    <w:rsid w:val="008C2791"/>
    <w:rsid w:val="008C36D2"/>
    <w:rsid w:val="008C7E99"/>
    <w:rsid w:val="008D0353"/>
    <w:rsid w:val="008D083F"/>
    <w:rsid w:val="008D0E4A"/>
    <w:rsid w:val="008D26F0"/>
    <w:rsid w:val="008F1779"/>
    <w:rsid w:val="00934617"/>
    <w:rsid w:val="00935B61"/>
    <w:rsid w:val="009466A0"/>
    <w:rsid w:val="009575DF"/>
    <w:rsid w:val="00961711"/>
    <w:rsid w:val="00962A31"/>
    <w:rsid w:val="009631E0"/>
    <w:rsid w:val="009655AA"/>
    <w:rsid w:val="00973F10"/>
    <w:rsid w:val="009742DD"/>
    <w:rsid w:val="009815FE"/>
    <w:rsid w:val="009839B3"/>
    <w:rsid w:val="00990F9A"/>
    <w:rsid w:val="00992759"/>
    <w:rsid w:val="0099650E"/>
    <w:rsid w:val="009A746B"/>
    <w:rsid w:val="009A7A85"/>
    <w:rsid w:val="009B06F5"/>
    <w:rsid w:val="009B76E1"/>
    <w:rsid w:val="009C3E13"/>
    <w:rsid w:val="009D05A9"/>
    <w:rsid w:val="009D433B"/>
    <w:rsid w:val="009E0502"/>
    <w:rsid w:val="009F2DEC"/>
    <w:rsid w:val="00A06599"/>
    <w:rsid w:val="00A22423"/>
    <w:rsid w:val="00A22CE7"/>
    <w:rsid w:val="00A23E92"/>
    <w:rsid w:val="00A347C3"/>
    <w:rsid w:val="00A417E8"/>
    <w:rsid w:val="00A46050"/>
    <w:rsid w:val="00A51345"/>
    <w:rsid w:val="00A51D3C"/>
    <w:rsid w:val="00A54189"/>
    <w:rsid w:val="00A548D2"/>
    <w:rsid w:val="00A5611D"/>
    <w:rsid w:val="00A6126C"/>
    <w:rsid w:val="00A62FA6"/>
    <w:rsid w:val="00A657B0"/>
    <w:rsid w:val="00A73230"/>
    <w:rsid w:val="00A751B9"/>
    <w:rsid w:val="00A8569D"/>
    <w:rsid w:val="00A92A59"/>
    <w:rsid w:val="00A93962"/>
    <w:rsid w:val="00A9430D"/>
    <w:rsid w:val="00AB3778"/>
    <w:rsid w:val="00AC279E"/>
    <w:rsid w:val="00AC7D4C"/>
    <w:rsid w:val="00AF5B66"/>
    <w:rsid w:val="00AF62ED"/>
    <w:rsid w:val="00B04343"/>
    <w:rsid w:val="00B075C9"/>
    <w:rsid w:val="00B1129B"/>
    <w:rsid w:val="00B16BFB"/>
    <w:rsid w:val="00B251E3"/>
    <w:rsid w:val="00B3298F"/>
    <w:rsid w:val="00B32FDF"/>
    <w:rsid w:val="00B34934"/>
    <w:rsid w:val="00B42F81"/>
    <w:rsid w:val="00B47878"/>
    <w:rsid w:val="00B54698"/>
    <w:rsid w:val="00B5639E"/>
    <w:rsid w:val="00B602E3"/>
    <w:rsid w:val="00B6036E"/>
    <w:rsid w:val="00B67394"/>
    <w:rsid w:val="00B805F5"/>
    <w:rsid w:val="00B835FC"/>
    <w:rsid w:val="00B836D0"/>
    <w:rsid w:val="00B83EBD"/>
    <w:rsid w:val="00B85BAE"/>
    <w:rsid w:val="00B95794"/>
    <w:rsid w:val="00BA1910"/>
    <w:rsid w:val="00BB4A12"/>
    <w:rsid w:val="00BC0725"/>
    <w:rsid w:val="00BC6C7C"/>
    <w:rsid w:val="00BC7393"/>
    <w:rsid w:val="00BE4BF5"/>
    <w:rsid w:val="00BF060D"/>
    <w:rsid w:val="00BF6DE1"/>
    <w:rsid w:val="00C00AE5"/>
    <w:rsid w:val="00C3408D"/>
    <w:rsid w:val="00C44902"/>
    <w:rsid w:val="00C60B42"/>
    <w:rsid w:val="00C66E9F"/>
    <w:rsid w:val="00C67F20"/>
    <w:rsid w:val="00C75D02"/>
    <w:rsid w:val="00C761B7"/>
    <w:rsid w:val="00C90351"/>
    <w:rsid w:val="00C94E4A"/>
    <w:rsid w:val="00C962FD"/>
    <w:rsid w:val="00CA15C0"/>
    <w:rsid w:val="00CA33E3"/>
    <w:rsid w:val="00CA3867"/>
    <w:rsid w:val="00CB381F"/>
    <w:rsid w:val="00CE022C"/>
    <w:rsid w:val="00CE3267"/>
    <w:rsid w:val="00CE4D66"/>
    <w:rsid w:val="00CE620C"/>
    <w:rsid w:val="00CF084B"/>
    <w:rsid w:val="00CF39C9"/>
    <w:rsid w:val="00CF4DCB"/>
    <w:rsid w:val="00CF5E36"/>
    <w:rsid w:val="00D0370A"/>
    <w:rsid w:val="00D065B4"/>
    <w:rsid w:val="00D156A4"/>
    <w:rsid w:val="00D15F9E"/>
    <w:rsid w:val="00D213B8"/>
    <w:rsid w:val="00D22AE5"/>
    <w:rsid w:val="00D30AA2"/>
    <w:rsid w:val="00D3130A"/>
    <w:rsid w:val="00D36F2F"/>
    <w:rsid w:val="00D47A2B"/>
    <w:rsid w:val="00D51B9F"/>
    <w:rsid w:val="00D5368A"/>
    <w:rsid w:val="00D634D7"/>
    <w:rsid w:val="00D659CF"/>
    <w:rsid w:val="00D65B36"/>
    <w:rsid w:val="00D73637"/>
    <w:rsid w:val="00D760BF"/>
    <w:rsid w:val="00D768B3"/>
    <w:rsid w:val="00D84084"/>
    <w:rsid w:val="00D845BA"/>
    <w:rsid w:val="00D8530E"/>
    <w:rsid w:val="00D86BF0"/>
    <w:rsid w:val="00D92D7D"/>
    <w:rsid w:val="00D9355A"/>
    <w:rsid w:val="00D973AA"/>
    <w:rsid w:val="00DA2F60"/>
    <w:rsid w:val="00DA4AD3"/>
    <w:rsid w:val="00DB309C"/>
    <w:rsid w:val="00DB4A91"/>
    <w:rsid w:val="00DC43DA"/>
    <w:rsid w:val="00DC47E7"/>
    <w:rsid w:val="00DC647C"/>
    <w:rsid w:val="00DD4ECF"/>
    <w:rsid w:val="00DE5D64"/>
    <w:rsid w:val="00DF32C5"/>
    <w:rsid w:val="00E27E20"/>
    <w:rsid w:val="00E36998"/>
    <w:rsid w:val="00E4031B"/>
    <w:rsid w:val="00E5488B"/>
    <w:rsid w:val="00E57035"/>
    <w:rsid w:val="00E60177"/>
    <w:rsid w:val="00E60BDB"/>
    <w:rsid w:val="00E621CD"/>
    <w:rsid w:val="00E62DEC"/>
    <w:rsid w:val="00E65049"/>
    <w:rsid w:val="00E67348"/>
    <w:rsid w:val="00E935E9"/>
    <w:rsid w:val="00E950A7"/>
    <w:rsid w:val="00E95517"/>
    <w:rsid w:val="00EA024B"/>
    <w:rsid w:val="00EA0B64"/>
    <w:rsid w:val="00EA46F9"/>
    <w:rsid w:val="00EA59FE"/>
    <w:rsid w:val="00EB09DE"/>
    <w:rsid w:val="00EB78BD"/>
    <w:rsid w:val="00EC58BB"/>
    <w:rsid w:val="00EC5F83"/>
    <w:rsid w:val="00ED312C"/>
    <w:rsid w:val="00ED4850"/>
    <w:rsid w:val="00EE0F69"/>
    <w:rsid w:val="00EE4159"/>
    <w:rsid w:val="00EE53CE"/>
    <w:rsid w:val="00EF0212"/>
    <w:rsid w:val="00EF3963"/>
    <w:rsid w:val="00EF5DDE"/>
    <w:rsid w:val="00F234D9"/>
    <w:rsid w:val="00F26260"/>
    <w:rsid w:val="00F40056"/>
    <w:rsid w:val="00F43D18"/>
    <w:rsid w:val="00F45C13"/>
    <w:rsid w:val="00F56FC5"/>
    <w:rsid w:val="00F62ADC"/>
    <w:rsid w:val="00F67C32"/>
    <w:rsid w:val="00F703AB"/>
    <w:rsid w:val="00F8024C"/>
    <w:rsid w:val="00F87DF1"/>
    <w:rsid w:val="00F90BB1"/>
    <w:rsid w:val="00FA0A4E"/>
    <w:rsid w:val="00FA2CCE"/>
    <w:rsid w:val="00FA68B2"/>
    <w:rsid w:val="00FB15C7"/>
    <w:rsid w:val="00FB3043"/>
    <w:rsid w:val="00FB37A4"/>
    <w:rsid w:val="00FF555F"/>
    <w:rsid w:val="00FF5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26260"/>
    <w:rPr>
      <w:sz w:val="24"/>
      <w:szCs w:val="24"/>
    </w:rPr>
  </w:style>
  <w:style w:type="paragraph" w:styleId="1">
    <w:name w:val="heading 1"/>
    <w:basedOn w:val="a0"/>
    <w:next w:val="a0"/>
    <w:qFormat/>
    <w:rsid w:val="00451F11"/>
    <w:pPr>
      <w:keepNext/>
      <w:spacing w:before="240" w:after="60"/>
      <w:outlineLvl w:val="0"/>
    </w:pPr>
    <w:rPr>
      <w:rFonts w:ascii="Arial" w:hAnsi="Arial" w:cs="Arial"/>
      <w:b/>
      <w:bCs/>
      <w:kern w:val="32"/>
      <w:sz w:val="32"/>
      <w:szCs w:val="32"/>
    </w:rPr>
  </w:style>
  <w:style w:type="paragraph" w:styleId="2">
    <w:name w:val="heading 2"/>
    <w:basedOn w:val="a0"/>
    <w:next w:val="a0"/>
    <w:qFormat/>
    <w:rsid w:val="00F26260"/>
    <w:pPr>
      <w:keepNext/>
      <w:autoSpaceDE w:val="0"/>
      <w:autoSpaceDN w:val="0"/>
      <w:adjustRightInd w:val="0"/>
      <w:ind w:firstLine="720"/>
      <w:jc w:val="center"/>
      <w:outlineLvl w:val="1"/>
    </w:pPr>
    <w:rPr>
      <w:b/>
      <w:bCs/>
      <w:color w:val="000000"/>
      <w:szCs w:val="20"/>
    </w:rPr>
  </w:style>
  <w:style w:type="paragraph" w:styleId="3">
    <w:name w:val="heading 3"/>
    <w:basedOn w:val="a0"/>
    <w:next w:val="a0"/>
    <w:qFormat/>
    <w:rsid w:val="00F26260"/>
    <w:pPr>
      <w:keepNext/>
      <w:autoSpaceDE w:val="0"/>
      <w:autoSpaceDN w:val="0"/>
      <w:ind w:firstLine="720"/>
      <w:jc w:val="center"/>
      <w:outlineLvl w:val="2"/>
    </w:pPr>
    <w:rPr>
      <w:b/>
      <w:bCs/>
      <w:szCs w:val="20"/>
    </w:rPr>
  </w:style>
  <w:style w:type="paragraph" w:styleId="5">
    <w:name w:val="heading 5"/>
    <w:basedOn w:val="a0"/>
    <w:next w:val="a0"/>
    <w:qFormat/>
    <w:rsid w:val="00F26260"/>
    <w:pPr>
      <w:keepNext/>
      <w:jc w:val="center"/>
      <w:outlineLvl w:val="4"/>
    </w:pPr>
    <w:rPr>
      <w:b/>
      <w:sz w:val="28"/>
      <w:szCs w:val="22"/>
    </w:rPr>
  </w:style>
  <w:style w:type="paragraph" w:styleId="7">
    <w:name w:val="heading 7"/>
    <w:basedOn w:val="a0"/>
    <w:next w:val="a0"/>
    <w:qFormat/>
    <w:rsid w:val="00F26260"/>
    <w:pPr>
      <w:keepNext/>
      <w:ind w:left="360"/>
      <w:jc w:val="center"/>
      <w:outlineLvl w:val="6"/>
    </w:pPr>
    <w:rPr>
      <w:b/>
      <w:bCs/>
      <w:sz w:val="28"/>
    </w:rPr>
  </w:style>
  <w:style w:type="paragraph" w:styleId="9">
    <w:name w:val="heading 9"/>
    <w:basedOn w:val="a0"/>
    <w:next w:val="a0"/>
    <w:qFormat/>
    <w:rsid w:val="00F26260"/>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F26260"/>
    <w:pPr>
      <w:autoSpaceDE w:val="0"/>
      <w:autoSpaceDN w:val="0"/>
      <w:jc w:val="center"/>
    </w:pPr>
    <w:rPr>
      <w:b/>
      <w:bCs/>
    </w:rPr>
  </w:style>
  <w:style w:type="paragraph" w:styleId="a5">
    <w:name w:val="Body Text Indent"/>
    <w:basedOn w:val="a0"/>
    <w:rsid w:val="00F26260"/>
    <w:pPr>
      <w:autoSpaceDE w:val="0"/>
      <w:autoSpaceDN w:val="0"/>
      <w:adjustRightInd w:val="0"/>
      <w:ind w:firstLine="485"/>
      <w:jc w:val="both"/>
    </w:pPr>
    <w:rPr>
      <w:rFonts w:ascii="Arial(K)" w:hAnsi="Arial(K)"/>
      <w:color w:val="000000"/>
      <w:sz w:val="28"/>
      <w:szCs w:val="16"/>
    </w:rPr>
  </w:style>
  <w:style w:type="paragraph" w:styleId="a6">
    <w:name w:val="Body Text"/>
    <w:basedOn w:val="a0"/>
    <w:rsid w:val="00F26260"/>
    <w:pPr>
      <w:jc w:val="both"/>
    </w:pPr>
    <w:rPr>
      <w:sz w:val="28"/>
      <w:szCs w:val="20"/>
    </w:rPr>
  </w:style>
  <w:style w:type="paragraph" w:styleId="30">
    <w:name w:val="Body Text Indent 3"/>
    <w:basedOn w:val="a0"/>
    <w:rsid w:val="00F26260"/>
    <w:pPr>
      <w:autoSpaceDE w:val="0"/>
      <w:autoSpaceDN w:val="0"/>
      <w:ind w:left="720" w:hanging="294"/>
      <w:jc w:val="both"/>
    </w:pPr>
    <w:rPr>
      <w:szCs w:val="20"/>
    </w:rPr>
  </w:style>
  <w:style w:type="paragraph" w:styleId="20">
    <w:name w:val="Body Text Indent 2"/>
    <w:basedOn w:val="a0"/>
    <w:rsid w:val="00F26260"/>
    <w:pPr>
      <w:ind w:firstLine="720"/>
      <w:jc w:val="both"/>
    </w:pPr>
    <w:rPr>
      <w:sz w:val="28"/>
      <w:szCs w:val="20"/>
    </w:rPr>
  </w:style>
  <w:style w:type="paragraph" w:styleId="31">
    <w:name w:val="Body Text 3"/>
    <w:basedOn w:val="a0"/>
    <w:rsid w:val="00F26260"/>
    <w:pPr>
      <w:autoSpaceDE w:val="0"/>
      <w:autoSpaceDN w:val="0"/>
      <w:adjustRightInd w:val="0"/>
      <w:jc w:val="both"/>
    </w:pPr>
    <w:rPr>
      <w:color w:val="000000"/>
      <w:sz w:val="28"/>
    </w:rPr>
  </w:style>
  <w:style w:type="paragraph" w:customStyle="1" w:styleId="BodyText21">
    <w:name w:val="Body Text 21"/>
    <w:basedOn w:val="a0"/>
    <w:rsid w:val="00F26260"/>
    <w:pPr>
      <w:tabs>
        <w:tab w:val="left" w:pos="142"/>
      </w:tabs>
      <w:jc w:val="both"/>
    </w:pPr>
    <w:rPr>
      <w:szCs w:val="20"/>
    </w:rPr>
  </w:style>
  <w:style w:type="paragraph" w:customStyle="1" w:styleId="CharChar">
    <w:name w:val="Char Char"/>
    <w:basedOn w:val="a0"/>
    <w:autoRedefine/>
    <w:rsid w:val="00F26260"/>
    <w:pPr>
      <w:spacing w:after="160" w:line="240" w:lineRule="exact"/>
    </w:pPr>
    <w:rPr>
      <w:sz w:val="28"/>
      <w:szCs w:val="20"/>
      <w:lang w:val="en-US" w:eastAsia="en-US"/>
    </w:rPr>
  </w:style>
  <w:style w:type="paragraph" w:customStyle="1" w:styleId="1CharChar">
    <w:name w:val="Знак Знак Знак Знак Знак1 Знак Знак Знак Знак Char Char Знак"/>
    <w:basedOn w:val="a0"/>
    <w:rsid w:val="00542727"/>
    <w:pPr>
      <w:spacing w:after="160" w:line="240" w:lineRule="exact"/>
    </w:pPr>
    <w:rPr>
      <w:sz w:val="20"/>
      <w:szCs w:val="20"/>
    </w:rPr>
  </w:style>
  <w:style w:type="character" w:customStyle="1" w:styleId="s0">
    <w:name w:val="s0"/>
    <w:basedOn w:val="a1"/>
    <w:rsid w:val="00876931"/>
    <w:rPr>
      <w:rFonts w:ascii="Times New Roman" w:hAnsi="Times New Roman" w:cs="Times New Roman" w:hint="default"/>
      <w:b w:val="0"/>
      <w:bCs w:val="0"/>
      <w:i w:val="0"/>
      <w:iCs w:val="0"/>
      <w:strike w:val="0"/>
      <w:dstrike w:val="0"/>
      <w:color w:val="000000"/>
      <w:sz w:val="24"/>
      <w:szCs w:val="24"/>
      <w:u w:val="none"/>
      <w:effect w:val="none"/>
    </w:rPr>
  </w:style>
  <w:style w:type="character" w:styleId="a7">
    <w:name w:val="Hyperlink"/>
    <w:basedOn w:val="a1"/>
    <w:rsid w:val="0075199C"/>
    <w:rPr>
      <w:rFonts w:ascii="Times New Roman" w:hAnsi="Times New Roman" w:cs="Times New Roman" w:hint="default"/>
      <w:color w:val="333399"/>
      <w:u w:val="single"/>
    </w:rPr>
  </w:style>
  <w:style w:type="table" w:styleId="a8">
    <w:name w:val="Table Grid"/>
    <w:basedOn w:val="a2"/>
    <w:rsid w:val="0038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rsid w:val="008B6CE3"/>
    <w:pPr>
      <w:widowControl w:val="0"/>
      <w:numPr>
        <w:numId w:val="2"/>
      </w:numPr>
      <w:tabs>
        <w:tab w:val="left" w:pos="0"/>
        <w:tab w:val="left" w:pos="993"/>
      </w:tabs>
      <w:adjustRightInd w:val="0"/>
      <w:jc w:val="both"/>
    </w:pPr>
    <w:rPr>
      <w:rFonts w:ascii="Arial" w:hAnsi="Arial" w:cs="Arial"/>
    </w:rPr>
  </w:style>
  <w:style w:type="paragraph" w:styleId="a9">
    <w:name w:val="header"/>
    <w:basedOn w:val="a0"/>
    <w:link w:val="aa"/>
    <w:uiPriority w:val="99"/>
    <w:rsid w:val="002820C8"/>
    <w:pPr>
      <w:tabs>
        <w:tab w:val="center" w:pos="4677"/>
        <w:tab w:val="right" w:pos="9355"/>
      </w:tabs>
    </w:pPr>
  </w:style>
  <w:style w:type="paragraph" w:styleId="ab">
    <w:name w:val="footer"/>
    <w:basedOn w:val="a0"/>
    <w:link w:val="ac"/>
    <w:uiPriority w:val="99"/>
    <w:rsid w:val="002820C8"/>
    <w:pPr>
      <w:tabs>
        <w:tab w:val="center" w:pos="4677"/>
        <w:tab w:val="right" w:pos="9355"/>
      </w:tabs>
    </w:pPr>
  </w:style>
  <w:style w:type="paragraph" w:styleId="ad">
    <w:name w:val="List Paragraph"/>
    <w:basedOn w:val="a0"/>
    <w:uiPriority w:val="34"/>
    <w:qFormat/>
    <w:rsid w:val="00F87DF1"/>
    <w:pPr>
      <w:widowControl w:val="0"/>
      <w:adjustRightInd w:val="0"/>
      <w:spacing w:line="360" w:lineRule="atLeast"/>
      <w:ind w:left="708"/>
      <w:jc w:val="both"/>
    </w:pPr>
    <w:rPr>
      <w:sz w:val="28"/>
      <w:szCs w:val="28"/>
    </w:rPr>
  </w:style>
  <w:style w:type="paragraph" w:customStyle="1" w:styleId="10">
    <w:name w:val="Обычный1"/>
    <w:rsid w:val="00862727"/>
    <w:rPr>
      <w:rFonts w:ascii="NTTimes/Cyrillic" w:hAnsi="NTTimes/Cyrillic"/>
      <w:snapToGrid w:val="0"/>
      <w:sz w:val="24"/>
    </w:rPr>
  </w:style>
  <w:style w:type="character" w:customStyle="1" w:styleId="ac">
    <w:name w:val="Нижний колонтитул Знак"/>
    <w:basedOn w:val="a1"/>
    <w:link w:val="ab"/>
    <w:uiPriority w:val="99"/>
    <w:rsid w:val="002D60BA"/>
    <w:rPr>
      <w:sz w:val="24"/>
      <w:szCs w:val="24"/>
    </w:rPr>
  </w:style>
  <w:style w:type="character" w:customStyle="1" w:styleId="aa">
    <w:name w:val="Верхний колонтитул Знак"/>
    <w:link w:val="a9"/>
    <w:uiPriority w:val="99"/>
    <w:rsid w:val="0008778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8010351">
      <w:bodyDiv w:val="1"/>
      <w:marLeft w:val="0"/>
      <w:marRight w:val="0"/>
      <w:marTop w:val="0"/>
      <w:marBottom w:val="0"/>
      <w:divBdr>
        <w:top w:val="none" w:sz="0" w:space="0" w:color="auto"/>
        <w:left w:val="none" w:sz="0" w:space="0" w:color="auto"/>
        <w:bottom w:val="none" w:sz="0" w:space="0" w:color="auto"/>
        <w:right w:val="none" w:sz="0" w:space="0" w:color="auto"/>
      </w:divBdr>
    </w:div>
    <w:div w:id="501091967">
      <w:bodyDiv w:val="1"/>
      <w:marLeft w:val="0"/>
      <w:marRight w:val="0"/>
      <w:marTop w:val="0"/>
      <w:marBottom w:val="0"/>
      <w:divBdr>
        <w:top w:val="none" w:sz="0" w:space="0" w:color="auto"/>
        <w:left w:val="none" w:sz="0" w:space="0" w:color="auto"/>
        <w:bottom w:val="none" w:sz="0" w:space="0" w:color="auto"/>
        <w:right w:val="none" w:sz="0" w:space="0" w:color="auto"/>
      </w:divBdr>
    </w:div>
    <w:div w:id="717780172">
      <w:bodyDiv w:val="1"/>
      <w:marLeft w:val="0"/>
      <w:marRight w:val="0"/>
      <w:marTop w:val="0"/>
      <w:marBottom w:val="0"/>
      <w:divBdr>
        <w:top w:val="none" w:sz="0" w:space="0" w:color="auto"/>
        <w:left w:val="none" w:sz="0" w:space="0" w:color="auto"/>
        <w:bottom w:val="none" w:sz="0" w:space="0" w:color="auto"/>
        <w:right w:val="none" w:sz="0" w:space="0" w:color="auto"/>
      </w:divBdr>
    </w:div>
    <w:div w:id="1079595213">
      <w:bodyDiv w:val="1"/>
      <w:marLeft w:val="0"/>
      <w:marRight w:val="0"/>
      <w:marTop w:val="0"/>
      <w:marBottom w:val="0"/>
      <w:divBdr>
        <w:top w:val="none" w:sz="0" w:space="0" w:color="auto"/>
        <w:left w:val="none" w:sz="0" w:space="0" w:color="auto"/>
        <w:bottom w:val="none" w:sz="0" w:space="0" w:color="auto"/>
        <w:right w:val="none" w:sz="0" w:space="0" w:color="auto"/>
      </w:divBdr>
    </w:div>
    <w:div w:id="1187058604">
      <w:bodyDiv w:val="1"/>
      <w:marLeft w:val="0"/>
      <w:marRight w:val="0"/>
      <w:marTop w:val="0"/>
      <w:marBottom w:val="0"/>
      <w:divBdr>
        <w:top w:val="none" w:sz="0" w:space="0" w:color="auto"/>
        <w:left w:val="none" w:sz="0" w:space="0" w:color="auto"/>
        <w:bottom w:val="none" w:sz="0" w:space="0" w:color="auto"/>
        <w:right w:val="none" w:sz="0" w:space="0" w:color="auto"/>
      </w:divBdr>
    </w:div>
    <w:div w:id="1434473224">
      <w:bodyDiv w:val="1"/>
      <w:marLeft w:val="0"/>
      <w:marRight w:val="0"/>
      <w:marTop w:val="0"/>
      <w:marBottom w:val="0"/>
      <w:divBdr>
        <w:top w:val="none" w:sz="0" w:space="0" w:color="auto"/>
        <w:left w:val="none" w:sz="0" w:space="0" w:color="auto"/>
        <w:bottom w:val="none" w:sz="0" w:space="0" w:color="auto"/>
        <w:right w:val="none" w:sz="0" w:space="0" w:color="auto"/>
      </w:divBdr>
    </w:div>
    <w:div w:id="1586575301">
      <w:bodyDiv w:val="1"/>
      <w:marLeft w:val="0"/>
      <w:marRight w:val="0"/>
      <w:marTop w:val="0"/>
      <w:marBottom w:val="0"/>
      <w:divBdr>
        <w:top w:val="none" w:sz="0" w:space="0" w:color="auto"/>
        <w:left w:val="none" w:sz="0" w:space="0" w:color="auto"/>
        <w:bottom w:val="none" w:sz="0" w:space="0" w:color="auto"/>
        <w:right w:val="none" w:sz="0" w:space="0" w:color="auto"/>
      </w:divBdr>
    </w:div>
    <w:div w:id="17477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C7AE0-5DC2-44F2-8151-6F4BFB96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6150</Words>
  <Characters>35057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esalmaty</Company>
  <LinksUpToDate>false</LinksUpToDate>
  <CharactersWithSpaces>41125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uhimich</dc:creator>
  <cp:lastModifiedBy>АЭС Питеева Татьяна</cp:lastModifiedBy>
  <cp:revision>3</cp:revision>
  <dcterms:created xsi:type="dcterms:W3CDTF">2014-12-15T03:08:00Z</dcterms:created>
  <dcterms:modified xsi:type="dcterms:W3CDTF">2014-12-15T03:11:00Z</dcterms:modified>
</cp:coreProperties>
</file>